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F9C0A8" w14:textId="77777777" w:rsidR="002F78B2" w:rsidRDefault="002F78B2" w:rsidP="002F78B2">
      <w:pPr>
        <w:widowControl w:val="0"/>
        <w:adjustRightInd w:val="0"/>
        <w:jc w:val="center"/>
        <w:rPr>
          <w:rStyle w:val="p1"/>
          <w:sz w:val="28"/>
          <w:szCs w:val="28"/>
          <w:shd w:val="clear" w:color="auto" w:fill="FFFFFF"/>
        </w:rPr>
      </w:pPr>
      <w:r>
        <w:rPr>
          <w:noProof/>
          <w:sz w:val="28"/>
          <w:szCs w:val="28"/>
          <w:shd w:val="clear" w:color="auto" w:fill="FFFFFF"/>
        </w:rPr>
        <w:drawing>
          <wp:inline distT="0" distB="0" distL="0" distR="0" wp14:anchorId="218F4650" wp14:editId="108938C4">
            <wp:extent cx="2490144" cy="958625"/>
            <wp:effectExtent l="19050" t="0" r="5406" b="0"/>
            <wp:docPr id="1" name="Immagine 1" descr="C:\Users\utente\Downloads\Outlook-0ln1zgv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ownloads\Outlook-0ln1zgvn.jpg"/>
                    <pic:cNvPicPr>
                      <a:picLocks noChangeAspect="1" noChangeArrowheads="1"/>
                    </pic:cNvPicPr>
                  </pic:nvPicPr>
                  <pic:blipFill>
                    <a:blip r:embed="rId7" cstate="print"/>
                    <a:srcRect/>
                    <a:stretch>
                      <a:fillRect/>
                    </a:stretch>
                  </pic:blipFill>
                  <pic:spPr bwMode="auto">
                    <a:xfrm>
                      <a:off x="0" y="0"/>
                      <a:ext cx="2490966" cy="958942"/>
                    </a:xfrm>
                    <a:prstGeom prst="rect">
                      <a:avLst/>
                    </a:prstGeom>
                    <a:noFill/>
                    <a:ln w="9525">
                      <a:noFill/>
                      <a:miter lim="800000"/>
                      <a:headEnd/>
                      <a:tailEnd/>
                    </a:ln>
                  </pic:spPr>
                </pic:pic>
              </a:graphicData>
            </a:graphic>
          </wp:inline>
        </w:drawing>
      </w:r>
    </w:p>
    <w:p w14:paraId="0A60D21D" w14:textId="77777777" w:rsidR="002F78B2" w:rsidRDefault="002F78B2" w:rsidP="002F78B2">
      <w:pPr>
        <w:widowControl w:val="0"/>
        <w:adjustRightInd w:val="0"/>
        <w:jc w:val="center"/>
        <w:rPr>
          <w:rStyle w:val="p1"/>
          <w:sz w:val="28"/>
          <w:szCs w:val="28"/>
          <w:shd w:val="clear" w:color="auto" w:fill="FFFFFF"/>
        </w:rPr>
      </w:pPr>
    </w:p>
    <w:p w14:paraId="3F69575C" w14:textId="77777777" w:rsidR="002F78B2" w:rsidRPr="008C63E2" w:rsidRDefault="002F78B2" w:rsidP="002F78B2">
      <w:pPr>
        <w:widowControl w:val="0"/>
        <w:adjustRightInd w:val="0"/>
        <w:jc w:val="center"/>
        <w:rPr>
          <w:rStyle w:val="p1"/>
          <w:rFonts w:asciiTheme="minorHAnsi" w:hAnsiTheme="minorHAnsi" w:cstheme="minorHAnsi"/>
          <w:sz w:val="28"/>
          <w:szCs w:val="28"/>
          <w:shd w:val="clear" w:color="auto" w:fill="FFFFFF"/>
        </w:rPr>
      </w:pPr>
    </w:p>
    <w:p w14:paraId="4749406F" w14:textId="6B454DC9" w:rsidR="00710C63" w:rsidRPr="00EF5D08" w:rsidRDefault="00E114EA" w:rsidP="002F78B2">
      <w:pPr>
        <w:widowControl w:val="0"/>
        <w:adjustRightInd w:val="0"/>
        <w:jc w:val="center"/>
        <w:rPr>
          <w:rStyle w:val="p1"/>
          <w:rFonts w:asciiTheme="minorHAnsi" w:hAnsiTheme="minorHAnsi" w:cstheme="minorHAnsi"/>
          <w:b/>
          <w:bCs/>
          <w:sz w:val="28"/>
          <w:szCs w:val="28"/>
          <w:shd w:val="clear" w:color="auto" w:fill="FFFFFF"/>
        </w:rPr>
      </w:pPr>
      <w:r w:rsidRPr="00EF5D08">
        <w:rPr>
          <w:rStyle w:val="p1"/>
          <w:rFonts w:asciiTheme="minorHAnsi" w:hAnsiTheme="minorHAnsi" w:cstheme="minorHAnsi"/>
          <w:b/>
          <w:bCs/>
          <w:sz w:val="28"/>
          <w:szCs w:val="28"/>
          <w:shd w:val="clear" w:color="auto" w:fill="FFFFFF"/>
        </w:rPr>
        <w:t>ALZA LO SGUARDO, SCOPRI LA BELLEZZA</w:t>
      </w:r>
    </w:p>
    <w:p w14:paraId="5CC5F8FA" w14:textId="77777777" w:rsidR="00E114EA" w:rsidRPr="00EF5D08" w:rsidRDefault="00E114EA" w:rsidP="002F78B2">
      <w:pPr>
        <w:widowControl w:val="0"/>
        <w:adjustRightInd w:val="0"/>
        <w:jc w:val="center"/>
        <w:rPr>
          <w:rStyle w:val="p1"/>
          <w:rFonts w:asciiTheme="minorHAnsi" w:hAnsiTheme="minorHAnsi" w:cstheme="minorHAnsi"/>
          <w:sz w:val="28"/>
          <w:szCs w:val="28"/>
          <w:shd w:val="clear" w:color="auto" w:fill="FFFFFF"/>
        </w:rPr>
      </w:pPr>
    </w:p>
    <w:p w14:paraId="2244E550" w14:textId="1FE65D32" w:rsidR="00840397" w:rsidRPr="00EF5D08" w:rsidRDefault="00E114EA" w:rsidP="00E114EA">
      <w:pPr>
        <w:widowControl w:val="0"/>
        <w:adjustRightInd w:val="0"/>
        <w:jc w:val="center"/>
        <w:rPr>
          <w:rStyle w:val="p1"/>
          <w:rFonts w:asciiTheme="minorHAnsi" w:hAnsiTheme="minorHAnsi" w:cstheme="minorHAnsi"/>
          <w:sz w:val="28"/>
          <w:szCs w:val="28"/>
          <w:shd w:val="clear" w:color="auto" w:fill="FFFFFF"/>
        </w:rPr>
      </w:pPr>
      <w:r w:rsidRPr="00EF5D08">
        <w:rPr>
          <w:rStyle w:val="p1"/>
          <w:rFonts w:asciiTheme="minorHAnsi" w:hAnsiTheme="minorHAnsi" w:cstheme="minorHAnsi"/>
          <w:sz w:val="28"/>
          <w:szCs w:val="28"/>
          <w:shd w:val="clear" w:color="auto" w:fill="FFFFFF"/>
        </w:rPr>
        <w:t xml:space="preserve">Dal 30 maggio 2020 si completa </w:t>
      </w:r>
      <w:r w:rsidR="003C5A67" w:rsidRPr="00EF5D08">
        <w:rPr>
          <w:rStyle w:val="p1"/>
          <w:rFonts w:asciiTheme="minorHAnsi" w:hAnsiTheme="minorHAnsi" w:cstheme="minorHAnsi"/>
          <w:sz w:val="28"/>
          <w:szCs w:val="28"/>
          <w:shd w:val="clear" w:color="auto" w:fill="FFFFFF"/>
        </w:rPr>
        <w:t>l’</w:t>
      </w:r>
      <w:r w:rsidRPr="00EF5D08">
        <w:rPr>
          <w:rStyle w:val="p1"/>
          <w:rFonts w:asciiTheme="minorHAnsi" w:hAnsiTheme="minorHAnsi" w:cstheme="minorHAnsi"/>
          <w:sz w:val="28"/>
          <w:szCs w:val="28"/>
          <w:shd w:val="clear" w:color="auto" w:fill="FFFFFF"/>
        </w:rPr>
        <w:t>inaugurazione della Casa Museo della Fondazione Paolo e Carolina Zani. Accanto alla vista degli ambienti e delle opere</w:t>
      </w:r>
      <w:r w:rsidR="008F48B7" w:rsidRPr="00EF5D08">
        <w:rPr>
          <w:rStyle w:val="p1"/>
          <w:rFonts w:asciiTheme="minorHAnsi" w:hAnsiTheme="minorHAnsi" w:cstheme="minorHAnsi"/>
          <w:sz w:val="28"/>
          <w:szCs w:val="28"/>
          <w:shd w:val="clear" w:color="auto" w:fill="FFFFFF"/>
        </w:rPr>
        <w:t xml:space="preserve"> </w:t>
      </w:r>
      <w:r w:rsidRPr="00EF5D08">
        <w:rPr>
          <w:rStyle w:val="p1"/>
          <w:rFonts w:asciiTheme="minorHAnsi" w:hAnsiTheme="minorHAnsi" w:cstheme="minorHAnsi"/>
          <w:sz w:val="28"/>
          <w:szCs w:val="28"/>
          <w:shd w:val="clear" w:color="auto" w:fill="FFFFFF"/>
        </w:rPr>
        <w:t xml:space="preserve">all’interno della villa sono ora disponibili gli itinerari guidati per scoprire lo scenografico giardino. </w:t>
      </w:r>
      <w:r w:rsidR="002F78B2" w:rsidRPr="00EF5D08">
        <w:rPr>
          <w:rStyle w:val="p1"/>
          <w:rFonts w:asciiTheme="minorHAnsi" w:hAnsiTheme="minorHAnsi" w:cstheme="minorHAnsi"/>
          <w:sz w:val="28"/>
          <w:szCs w:val="28"/>
          <w:shd w:val="clear" w:color="auto" w:fill="FFFFFF"/>
        </w:rPr>
        <w:t xml:space="preserve">Uno scrigno di </w:t>
      </w:r>
      <w:r w:rsidRPr="00EF5D08">
        <w:rPr>
          <w:rStyle w:val="p1"/>
          <w:rFonts w:asciiTheme="minorHAnsi" w:hAnsiTheme="minorHAnsi" w:cstheme="minorHAnsi"/>
          <w:sz w:val="28"/>
          <w:szCs w:val="28"/>
          <w:shd w:val="clear" w:color="auto" w:fill="FFFFFF"/>
        </w:rPr>
        <w:t xml:space="preserve">arte, natura, </w:t>
      </w:r>
      <w:r w:rsidR="002F78B2" w:rsidRPr="00EF5D08">
        <w:rPr>
          <w:rStyle w:val="p1"/>
          <w:rFonts w:asciiTheme="minorHAnsi" w:hAnsiTheme="minorHAnsi" w:cstheme="minorHAnsi"/>
          <w:sz w:val="28"/>
          <w:szCs w:val="28"/>
          <w:shd w:val="clear" w:color="auto" w:fill="FFFFFF"/>
        </w:rPr>
        <w:t>verità e bellezza</w:t>
      </w:r>
      <w:r w:rsidRPr="00EF5D08">
        <w:rPr>
          <w:rStyle w:val="p1"/>
          <w:rFonts w:asciiTheme="minorHAnsi" w:hAnsiTheme="minorHAnsi" w:cstheme="minorHAnsi"/>
          <w:sz w:val="28"/>
          <w:szCs w:val="28"/>
          <w:shd w:val="clear" w:color="auto" w:fill="FFFFFF"/>
        </w:rPr>
        <w:t>!</w:t>
      </w:r>
    </w:p>
    <w:p w14:paraId="2E036152" w14:textId="0D074C28" w:rsidR="00840397" w:rsidRPr="00EF5D08" w:rsidRDefault="00840397" w:rsidP="00AD6B9F">
      <w:pPr>
        <w:widowControl w:val="0"/>
        <w:adjustRightInd w:val="0"/>
        <w:jc w:val="both"/>
        <w:rPr>
          <w:rStyle w:val="p1"/>
          <w:rFonts w:asciiTheme="minorHAnsi" w:hAnsiTheme="minorHAnsi" w:cstheme="minorHAnsi"/>
          <w:color w:val="404040"/>
          <w:sz w:val="28"/>
          <w:szCs w:val="28"/>
          <w:shd w:val="clear" w:color="auto" w:fill="FFFFFF"/>
        </w:rPr>
      </w:pPr>
    </w:p>
    <w:p w14:paraId="6C016455" w14:textId="77777777" w:rsidR="008F48B7" w:rsidRPr="00EF5D08" w:rsidRDefault="008F48B7" w:rsidP="00AD6B9F">
      <w:pPr>
        <w:widowControl w:val="0"/>
        <w:adjustRightInd w:val="0"/>
        <w:jc w:val="both"/>
        <w:rPr>
          <w:rStyle w:val="p1"/>
          <w:rFonts w:asciiTheme="minorHAnsi" w:hAnsiTheme="minorHAnsi" w:cstheme="minorHAnsi"/>
          <w:color w:val="404040"/>
          <w:sz w:val="28"/>
          <w:szCs w:val="28"/>
          <w:shd w:val="clear" w:color="auto" w:fill="FFFFFF"/>
        </w:rPr>
      </w:pPr>
    </w:p>
    <w:p w14:paraId="1B1B14E9" w14:textId="1A92C7FE" w:rsidR="00361F41" w:rsidRPr="00EF5D08" w:rsidRDefault="00E114EA" w:rsidP="008C63E2">
      <w:pPr>
        <w:widowControl w:val="0"/>
        <w:adjustRightInd w:val="0"/>
        <w:rPr>
          <w:rFonts w:asciiTheme="minorHAnsi" w:hAnsiTheme="minorHAnsi" w:cstheme="minorHAnsi"/>
          <w:sz w:val="28"/>
          <w:szCs w:val="28"/>
          <w:shd w:val="clear" w:color="auto" w:fill="FFFFFF"/>
        </w:rPr>
      </w:pPr>
      <w:r w:rsidRPr="00EF5D08">
        <w:rPr>
          <w:rStyle w:val="p1"/>
          <w:rFonts w:asciiTheme="minorHAnsi" w:hAnsiTheme="minorHAnsi" w:cstheme="minorHAnsi"/>
          <w:sz w:val="28"/>
          <w:szCs w:val="28"/>
          <w:shd w:val="clear" w:color="auto" w:fill="FFFFFF"/>
        </w:rPr>
        <w:t>Accanto a</w:t>
      </w:r>
      <w:r w:rsidR="00B16FAD" w:rsidRPr="00EF5D08">
        <w:rPr>
          <w:rStyle w:val="p1"/>
          <w:rFonts w:asciiTheme="minorHAnsi" w:hAnsiTheme="minorHAnsi" w:cstheme="minorHAnsi"/>
          <w:sz w:val="28"/>
          <w:szCs w:val="28"/>
          <w:shd w:val="clear" w:color="auto" w:fill="FFFFFF"/>
        </w:rPr>
        <w:t>gli</w:t>
      </w:r>
      <w:r w:rsidRPr="00EF5D08">
        <w:rPr>
          <w:rStyle w:val="p1"/>
          <w:rFonts w:asciiTheme="minorHAnsi" w:hAnsiTheme="minorHAnsi" w:cstheme="minorHAnsi"/>
          <w:sz w:val="28"/>
          <w:szCs w:val="28"/>
          <w:shd w:val="clear" w:color="auto" w:fill="FFFFFF"/>
        </w:rPr>
        <w:t xml:space="preserve"> oltre </w:t>
      </w:r>
      <w:r w:rsidR="00840397" w:rsidRPr="00EF5D08">
        <w:rPr>
          <w:rStyle w:val="p4"/>
          <w:rFonts w:asciiTheme="minorHAnsi" w:hAnsiTheme="minorHAnsi" w:cstheme="minorHAnsi"/>
          <w:sz w:val="28"/>
          <w:szCs w:val="28"/>
          <w:shd w:val="clear" w:color="auto" w:fill="FFFFFF"/>
        </w:rPr>
        <w:t>8</w:t>
      </w:r>
      <w:r w:rsidRPr="00EF5D08">
        <w:rPr>
          <w:rStyle w:val="p4"/>
          <w:rFonts w:asciiTheme="minorHAnsi" w:hAnsiTheme="minorHAnsi" w:cstheme="minorHAnsi"/>
          <w:sz w:val="28"/>
          <w:szCs w:val="28"/>
          <w:shd w:val="clear" w:color="auto" w:fill="FFFFFF"/>
        </w:rPr>
        <w:t>5</w:t>
      </w:r>
      <w:r w:rsidR="00840397" w:rsidRPr="00EF5D08">
        <w:rPr>
          <w:rStyle w:val="p4"/>
          <w:rFonts w:asciiTheme="minorHAnsi" w:hAnsiTheme="minorHAnsi" w:cstheme="minorHAnsi"/>
          <w:sz w:val="28"/>
          <w:szCs w:val="28"/>
          <w:shd w:val="clear" w:color="auto" w:fill="FFFFFF"/>
        </w:rPr>
        <w:t xml:space="preserve">0 </w:t>
      </w:r>
      <w:r w:rsidR="00B16FAD" w:rsidRPr="00EF5D08">
        <w:rPr>
          <w:rStyle w:val="p4"/>
          <w:rFonts w:asciiTheme="minorHAnsi" w:hAnsiTheme="minorHAnsi" w:cstheme="minorHAnsi"/>
          <w:sz w:val="28"/>
          <w:szCs w:val="28"/>
          <w:shd w:val="clear" w:color="auto" w:fill="FFFFFF"/>
        </w:rPr>
        <w:t xml:space="preserve">capolavori di </w:t>
      </w:r>
      <w:commentRangeStart w:id="0"/>
      <w:r w:rsidR="00B16FAD" w:rsidRPr="00EF5D08">
        <w:rPr>
          <w:rStyle w:val="p4"/>
          <w:rFonts w:asciiTheme="minorHAnsi" w:hAnsiTheme="minorHAnsi" w:cstheme="minorHAnsi"/>
          <w:sz w:val="28"/>
          <w:szCs w:val="28"/>
          <w:shd w:val="clear" w:color="auto" w:fill="FFFFFF"/>
        </w:rPr>
        <w:t>pitture</w:t>
      </w:r>
      <w:commentRangeEnd w:id="0"/>
      <w:r w:rsidR="007F4A9F">
        <w:rPr>
          <w:rStyle w:val="Rimandocommento"/>
        </w:rPr>
        <w:commentReference w:id="0"/>
      </w:r>
      <w:r w:rsidR="00B16FAD" w:rsidRPr="00EF5D08">
        <w:rPr>
          <w:rStyle w:val="p4"/>
          <w:rFonts w:asciiTheme="minorHAnsi" w:hAnsiTheme="minorHAnsi" w:cstheme="minorHAnsi"/>
          <w:sz w:val="28"/>
          <w:szCs w:val="28"/>
          <w:shd w:val="clear" w:color="auto" w:fill="FFFFFF"/>
        </w:rPr>
        <w:t xml:space="preserve">, scultura e arte applicata </w:t>
      </w:r>
      <w:r w:rsidRPr="00EF5D08">
        <w:rPr>
          <w:rStyle w:val="p4"/>
          <w:rFonts w:asciiTheme="minorHAnsi" w:hAnsiTheme="minorHAnsi" w:cstheme="minorHAnsi"/>
          <w:sz w:val="28"/>
          <w:szCs w:val="28"/>
          <w:shd w:val="clear" w:color="auto" w:fill="FFFFFF"/>
        </w:rPr>
        <w:t>custodit</w:t>
      </w:r>
      <w:r w:rsidR="00B16FAD" w:rsidRPr="00EF5D08">
        <w:rPr>
          <w:rStyle w:val="p4"/>
          <w:rFonts w:asciiTheme="minorHAnsi" w:hAnsiTheme="minorHAnsi" w:cstheme="minorHAnsi"/>
          <w:sz w:val="28"/>
          <w:szCs w:val="28"/>
          <w:shd w:val="clear" w:color="auto" w:fill="FFFFFF"/>
        </w:rPr>
        <w:t>i</w:t>
      </w:r>
      <w:r w:rsidRPr="00EF5D08">
        <w:rPr>
          <w:rStyle w:val="p4"/>
          <w:rFonts w:asciiTheme="minorHAnsi" w:hAnsiTheme="minorHAnsi" w:cstheme="minorHAnsi"/>
          <w:sz w:val="28"/>
          <w:szCs w:val="28"/>
          <w:shd w:val="clear" w:color="auto" w:fill="FFFFFF"/>
        </w:rPr>
        <w:t xml:space="preserve"> negli ambienti interni della Casa Museo </w:t>
      </w:r>
      <w:commentRangeStart w:id="1"/>
      <w:r w:rsidRPr="00EF5D08">
        <w:rPr>
          <w:rStyle w:val="p4"/>
          <w:rFonts w:asciiTheme="minorHAnsi" w:hAnsiTheme="minorHAnsi" w:cstheme="minorHAnsi"/>
          <w:sz w:val="28"/>
          <w:szCs w:val="28"/>
          <w:shd w:val="clear" w:color="auto" w:fill="FFFFFF"/>
        </w:rPr>
        <w:t xml:space="preserve">sono ora visitabili </w:t>
      </w:r>
      <w:commentRangeEnd w:id="1"/>
      <w:r w:rsidR="007F4A9F">
        <w:rPr>
          <w:rStyle w:val="Rimandocommento"/>
        </w:rPr>
        <w:commentReference w:id="1"/>
      </w:r>
      <w:r w:rsidRPr="00EF5D08">
        <w:rPr>
          <w:rStyle w:val="p4"/>
          <w:rFonts w:asciiTheme="minorHAnsi" w:hAnsiTheme="minorHAnsi" w:cstheme="minorHAnsi"/>
          <w:sz w:val="28"/>
          <w:szCs w:val="28"/>
          <w:shd w:val="clear" w:color="auto" w:fill="FFFFFF"/>
        </w:rPr>
        <w:t xml:space="preserve">anche le </w:t>
      </w:r>
      <w:r w:rsidR="00B16FAD" w:rsidRPr="00EF5D08">
        <w:rPr>
          <w:rStyle w:val="p4"/>
          <w:rFonts w:asciiTheme="minorHAnsi" w:hAnsiTheme="minorHAnsi" w:cstheme="minorHAnsi"/>
          <w:sz w:val="28"/>
          <w:szCs w:val="28"/>
          <w:shd w:val="clear" w:color="auto" w:fill="FFFFFF"/>
        </w:rPr>
        <w:t xml:space="preserve">400 opere esposte nello scenografico giardino che circonda la villa. La visita al giardino </w:t>
      </w:r>
      <w:r w:rsidR="008F48B7" w:rsidRPr="00EF5D08">
        <w:rPr>
          <w:rStyle w:val="p4"/>
          <w:rFonts w:asciiTheme="minorHAnsi" w:hAnsiTheme="minorHAnsi" w:cstheme="minorHAnsi"/>
          <w:sz w:val="28"/>
          <w:szCs w:val="28"/>
          <w:shd w:val="clear" w:color="auto" w:fill="FFFFFF"/>
        </w:rPr>
        <w:t xml:space="preserve">completa così </w:t>
      </w:r>
      <w:r w:rsidR="00B16FAD" w:rsidRPr="00EF5D08">
        <w:rPr>
          <w:rStyle w:val="p4"/>
          <w:rFonts w:asciiTheme="minorHAnsi" w:hAnsiTheme="minorHAnsi" w:cstheme="minorHAnsi"/>
          <w:sz w:val="28"/>
          <w:szCs w:val="28"/>
          <w:shd w:val="clear" w:color="auto" w:fill="FFFFFF"/>
        </w:rPr>
        <w:t>l</w:t>
      </w:r>
      <w:r w:rsidR="008F48B7" w:rsidRPr="00EF5D08">
        <w:rPr>
          <w:rStyle w:val="p4"/>
          <w:rFonts w:asciiTheme="minorHAnsi" w:hAnsiTheme="minorHAnsi" w:cstheme="minorHAnsi"/>
          <w:sz w:val="28"/>
          <w:szCs w:val="28"/>
          <w:shd w:val="clear" w:color="auto" w:fill="FFFFFF"/>
        </w:rPr>
        <w:t xml:space="preserve">’apertura al pubblico di </w:t>
      </w:r>
      <w:r w:rsidR="00B16FAD" w:rsidRPr="00EF5D08">
        <w:rPr>
          <w:rStyle w:val="p4"/>
          <w:rFonts w:asciiTheme="minorHAnsi" w:hAnsiTheme="minorHAnsi" w:cstheme="minorHAnsi"/>
          <w:sz w:val="28"/>
          <w:szCs w:val="28"/>
          <w:shd w:val="clear" w:color="auto" w:fill="FFFFFF"/>
        </w:rPr>
        <w:t>una collezione unica</w:t>
      </w:r>
      <w:ins w:id="2" w:author="Segreteria - Fondazione Zani" w:date="2020-04-27T17:15:00Z">
        <w:r w:rsidR="007F4A9F">
          <w:rPr>
            <w:rStyle w:val="p4"/>
            <w:rFonts w:asciiTheme="minorHAnsi" w:hAnsiTheme="minorHAnsi" w:cstheme="minorHAnsi"/>
            <w:sz w:val="28"/>
            <w:szCs w:val="28"/>
            <w:shd w:val="clear" w:color="auto" w:fill="FFFFFF"/>
          </w:rPr>
          <w:t>,</w:t>
        </w:r>
      </w:ins>
      <w:r w:rsidR="00B16FAD" w:rsidRPr="00EF5D08">
        <w:rPr>
          <w:rStyle w:val="p4"/>
          <w:rFonts w:asciiTheme="minorHAnsi" w:hAnsiTheme="minorHAnsi" w:cstheme="minorHAnsi"/>
          <w:sz w:val="28"/>
          <w:szCs w:val="28"/>
          <w:shd w:val="clear" w:color="auto" w:fill="FFFFFF"/>
        </w:rPr>
        <w:t xml:space="preserve"> </w:t>
      </w:r>
      <w:r w:rsidR="00B16FAD" w:rsidRPr="00EF5D08">
        <w:rPr>
          <w:rFonts w:asciiTheme="minorHAnsi" w:hAnsiTheme="minorHAnsi" w:cstheme="minorHAnsi"/>
          <w:sz w:val="28"/>
          <w:szCs w:val="28"/>
          <w:shd w:val="clear" w:color="auto" w:fill="FFFFFF"/>
        </w:rPr>
        <w:t>costituita principalmente da opere d'art</w:t>
      </w:r>
      <w:r w:rsidR="008F48B7" w:rsidRPr="00EF5D08">
        <w:rPr>
          <w:rFonts w:asciiTheme="minorHAnsi" w:hAnsiTheme="minorHAnsi" w:cstheme="minorHAnsi"/>
          <w:sz w:val="28"/>
          <w:szCs w:val="28"/>
          <w:shd w:val="clear" w:color="auto" w:fill="FFFFFF"/>
        </w:rPr>
        <w:t>e</w:t>
      </w:r>
      <w:r w:rsidR="00B16FAD" w:rsidRPr="00EF5D08">
        <w:rPr>
          <w:rFonts w:asciiTheme="minorHAnsi" w:hAnsiTheme="minorHAnsi" w:cstheme="minorHAnsi"/>
          <w:sz w:val="28"/>
          <w:szCs w:val="28"/>
          <w:shd w:val="clear" w:color="auto" w:fill="FFFFFF"/>
        </w:rPr>
        <w:t xml:space="preserve"> francesi, romane e veneziane</w:t>
      </w:r>
      <w:r w:rsidR="008F48B7" w:rsidRPr="00EF5D08">
        <w:rPr>
          <w:rFonts w:asciiTheme="minorHAnsi" w:hAnsiTheme="minorHAnsi" w:cstheme="minorHAnsi"/>
          <w:sz w:val="28"/>
          <w:szCs w:val="28"/>
          <w:shd w:val="clear" w:color="auto" w:fill="FFFFFF"/>
        </w:rPr>
        <w:t xml:space="preserve"> di età barocca.</w:t>
      </w:r>
      <w:r w:rsidR="00B16FAD" w:rsidRPr="00EF5D08">
        <w:rPr>
          <w:rFonts w:asciiTheme="minorHAnsi" w:hAnsiTheme="minorHAnsi" w:cstheme="minorHAnsi"/>
          <w:sz w:val="28"/>
          <w:szCs w:val="28"/>
          <w:shd w:val="clear" w:color="auto" w:fill="FFFFFF"/>
        </w:rPr>
        <w:br/>
        <w:t xml:space="preserve">Il percorso all'interno del giardino si svolge tra sculture, fontane, elementi architettonici in dialogo con la natura. Un angolo di mondo in cui si scorgono culture distanti come quelle rappresentate dai papiri egiziani, dai cedri del Libano, dalla </w:t>
      </w:r>
      <w:proofErr w:type="spellStart"/>
      <w:r w:rsidR="00B16FAD" w:rsidRPr="00EF5D08">
        <w:rPr>
          <w:rFonts w:asciiTheme="minorHAnsi" w:hAnsiTheme="minorHAnsi" w:cstheme="minorHAnsi"/>
          <w:sz w:val="28"/>
          <w:szCs w:val="28"/>
          <w:shd w:val="clear" w:color="auto" w:fill="FFFFFF"/>
        </w:rPr>
        <w:t>Sophora</w:t>
      </w:r>
      <w:proofErr w:type="spellEnd"/>
      <w:r w:rsidR="00B16FAD" w:rsidRPr="00EF5D08">
        <w:rPr>
          <w:rFonts w:asciiTheme="minorHAnsi" w:hAnsiTheme="minorHAnsi" w:cstheme="minorHAnsi"/>
          <w:sz w:val="28"/>
          <w:szCs w:val="28"/>
          <w:shd w:val="clear" w:color="auto" w:fill="FFFFFF"/>
        </w:rPr>
        <w:t xml:space="preserve"> del Giappone, dal Ginepro cinese, dall'accurata selezione di Agavi e da una scenografica serie di macro Bonsai.</w:t>
      </w:r>
      <w:r w:rsidR="008F48B7" w:rsidRPr="00EF5D08">
        <w:rPr>
          <w:rFonts w:asciiTheme="minorHAnsi" w:hAnsiTheme="minorHAnsi" w:cstheme="minorHAnsi"/>
          <w:sz w:val="28"/>
          <w:szCs w:val="28"/>
          <w:shd w:val="clear" w:color="auto" w:fill="FFFFFF"/>
        </w:rPr>
        <w:t xml:space="preserve"> </w:t>
      </w:r>
      <w:r w:rsidR="00B16FAD" w:rsidRPr="00EF5D08">
        <w:rPr>
          <w:rFonts w:asciiTheme="minorHAnsi" w:hAnsiTheme="minorHAnsi" w:cstheme="minorHAnsi"/>
          <w:sz w:val="28"/>
          <w:szCs w:val="28"/>
          <w:shd w:val="clear" w:color="auto" w:fill="FFFFFF"/>
        </w:rPr>
        <w:t>Tra specie arboree rare, essenze potate ad arte e sculture antiche, si snodano i vialetti che conducono ad un suggestivo ninfeo con putti e giochi d'acqua. Qui si specchia, con la sua leggerezza, una singolare collezione di ninfee e piante acquatiche, animate da coloratissime carpe giapponesi (Koi).</w:t>
      </w:r>
      <w:r w:rsidR="008F48B7" w:rsidRPr="00EF5D08">
        <w:rPr>
          <w:rStyle w:val="p4"/>
          <w:rFonts w:asciiTheme="minorHAnsi" w:hAnsiTheme="minorHAnsi" w:cstheme="minorHAnsi"/>
          <w:sz w:val="28"/>
          <w:szCs w:val="28"/>
          <w:shd w:val="clear" w:color="auto" w:fill="FFFFFF"/>
        </w:rPr>
        <w:t xml:space="preserve"> </w:t>
      </w:r>
      <w:r w:rsidR="00361F41" w:rsidRPr="00EF5D08">
        <w:rPr>
          <w:rFonts w:asciiTheme="minorHAnsi" w:hAnsiTheme="minorHAnsi" w:cstheme="minorHAnsi"/>
          <w:spacing w:val="2"/>
          <w:sz w:val="28"/>
          <w:szCs w:val="28"/>
        </w:rPr>
        <w:t>Il giardino diviene in contemporanea un museo, un teatro e una Wunderkammer di piante, fiori, animali, sculture antiche, vasi istoriati e fontane che danno l</w:t>
      </w:r>
      <w:r w:rsidR="00361F41" w:rsidRPr="00EF5D08">
        <w:rPr>
          <w:rFonts w:asciiTheme="minorHAnsi" w:hAnsiTheme="minorHAnsi" w:cstheme="minorHAnsi"/>
          <w:sz w:val="28"/>
          <w:szCs w:val="28"/>
        </w:rPr>
        <w:t xml:space="preserve">a sensazione di trovarsi all’interno di uno spazio intimo di una dimora privata che custodisce con estremo pudore opere del più sontuoso fasto barocco. Un vero contrasto tra misura, rigore geometrico e teatralità che, nelle scelte espositive adottate per il giardino, amplifica la visione di uno spazio quale </w:t>
      </w:r>
      <w:r w:rsidR="00361F41" w:rsidRPr="00EF5D08">
        <w:rPr>
          <w:rFonts w:asciiTheme="minorHAnsi" w:hAnsiTheme="minorHAnsi" w:cstheme="minorHAnsi"/>
          <w:spacing w:val="2"/>
          <w:sz w:val="28"/>
          <w:szCs w:val="28"/>
        </w:rPr>
        <w:t>metafora dell’anima in cui si abitano quotidianamente la bellezza e l’arte.</w:t>
      </w:r>
    </w:p>
    <w:p w14:paraId="78FDFAEB" w14:textId="28B7ABAA" w:rsidR="00361F41" w:rsidRPr="00EF5D08" w:rsidRDefault="00361F41" w:rsidP="008C63E2">
      <w:pPr>
        <w:rPr>
          <w:rFonts w:asciiTheme="minorHAnsi" w:hAnsiTheme="minorHAnsi" w:cstheme="minorHAnsi"/>
          <w:sz w:val="28"/>
          <w:szCs w:val="28"/>
        </w:rPr>
      </w:pPr>
      <w:r w:rsidRPr="00EF5D08">
        <w:rPr>
          <w:rFonts w:asciiTheme="minorHAnsi" w:hAnsiTheme="minorHAnsi" w:cstheme="minorHAnsi"/>
          <w:spacing w:val="2"/>
          <w:sz w:val="28"/>
          <w:szCs w:val="28"/>
        </w:rPr>
        <w:t xml:space="preserve">Nel segno della pura teatralità sono i due piombi dorati nel ninfeo con </w:t>
      </w:r>
      <w:r w:rsidRPr="00EF5D08">
        <w:rPr>
          <w:rFonts w:asciiTheme="minorHAnsi" w:hAnsiTheme="minorHAnsi" w:cstheme="minorHAnsi"/>
          <w:i/>
          <w:spacing w:val="2"/>
          <w:sz w:val="28"/>
          <w:szCs w:val="28"/>
        </w:rPr>
        <w:t>Putti con delfino e cigno</w:t>
      </w:r>
      <w:r w:rsidRPr="00EF5D08">
        <w:rPr>
          <w:rFonts w:asciiTheme="minorHAnsi" w:hAnsiTheme="minorHAnsi" w:cstheme="minorHAnsi"/>
          <w:spacing w:val="2"/>
          <w:sz w:val="28"/>
          <w:szCs w:val="28"/>
        </w:rPr>
        <w:t xml:space="preserve">, manifattura francese del XVIII secolo, che </w:t>
      </w:r>
      <w:r w:rsidRPr="00EF5D08">
        <w:rPr>
          <w:rFonts w:asciiTheme="minorHAnsi" w:hAnsiTheme="minorHAnsi" w:cstheme="minorHAnsi"/>
          <w:sz w:val="28"/>
          <w:szCs w:val="28"/>
        </w:rPr>
        <w:t xml:space="preserve">fungono da fontane su modello di quelle realizzata tra il 1672 e il 1674 su disegni di Charles Le Brun (1619-1690) per l’ingresso nel </w:t>
      </w:r>
      <w:proofErr w:type="spellStart"/>
      <w:r w:rsidRPr="00EF5D08">
        <w:rPr>
          <w:rFonts w:asciiTheme="minorHAnsi" w:hAnsiTheme="minorHAnsi" w:cstheme="minorHAnsi"/>
          <w:sz w:val="28"/>
          <w:szCs w:val="28"/>
        </w:rPr>
        <w:t>Théâtre</w:t>
      </w:r>
      <w:proofErr w:type="spellEnd"/>
      <w:r w:rsidRPr="00EF5D08">
        <w:rPr>
          <w:rFonts w:asciiTheme="minorHAnsi" w:hAnsiTheme="minorHAnsi" w:cstheme="minorHAnsi"/>
          <w:sz w:val="28"/>
          <w:szCs w:val="28"/>
        </w:rPr>
        <w:t xml:space="preserve"> d’Eau di Versailles. Sempre riconducibili alle invenzioni di Le Brun per il Parterre </w:t>
      </w:r>
      <w:proofErr w:type="spellStart"/>
      <w:r w:rsidRPr="00EF5D08">
        <w:rPr>
          <w:rFonts w:asciiTheme="minorHAnsi" w:hAnsiTheme="minorHAnsi" w:cstheme="minorHAnsi"/>
          <w:sz w:val="28"/>
          <w:szCs w:val="28"/>
        </w:rPr>
        <w:t>du</w:t>
      </w:r>
      <w:proofErr w:type="spellEnd"/>
      <w:r w:rsidRPr="00EF5D08">
        <w:rPr>
          <w:rFonts w:asciiTheme="minorHAnsi" w:hAnsiTheme="minorHAnsi" w:cstheme="minorHAnsi"/>
          <w:sz w:val="28"/>
          <w:szCs w:val="28"/>
        </w:rPr>
        <w:t xml:space="preserve"> Nord e per il Parterre d’Eau sono le sculture in pietra di Vicenza con le </w:t>
      </w:r>
      <w:r w:rsidRPr="00EF5D08">
        <w:rPr>
          <w:rFonts w:asciiTheme="minorHAnsi" w:hAnsiTheme="minorHAnsi" w:cstheme="minorHAnsi"/>
          <w:i/>
          <w:iCs/>
          <w:sz w:val="28"/>
          <w:szCs w:val="28"/>
        </w:rPr>
        <w:t>Quattro stagioni</w:t>
      </w:r>
      <w:r w:rsidRPr="00EF5D08">
        <w:rPr>
          <w:rFonts w:asciiTheme="minorHAnsi" w:hAnsiTheme="minorHAnsi" w:cstheme="minorHAnsi"/>
          <w:sz w:val="28"/>
          <w:szCs w:val="28"/>
        </w:rPr>
        <w:t xml:space="preserve">, di manifattura italiana del XIX secolo, collocate in origine nel parco di una villa veneta. </w:t>
      </w:r>
    </w:p>
    <w:p w14:paraId="56DB013D" w14:textId="77777777" w:rsidR="00361F41" w:rsidRPr="00EF5D08" w:rsidRDefault="00361F41" w:rsidP="008C63E2">
      <w:pPr>
        <w:rPr>
          <w:rFonts w:asciiTheme="minorHAnsi" w:hAnsiTheme="minorHAnsi" w:cstheme="minorHAnsi"/>
          <w:spacing w:val="2"/>
          <w:sz w:val="28"/>
          <w:szCs w:val="28"/>
        </w:rPr>
      </w:pPr>
      <w:r w:rsidRPr="00EF5D08">
        <w:rPr>
          <w:rFonts w:asciiTheme="minorHAnsi" w:hAnsiTheme="minorHAnsi" w:cstheme="minorHAnsi"/>
          <w:sz w:val="28"/>
          <w:szCs w:val="28"/>
        </w:rPr>
        <w:lastRenderedPageBreak/>
        <w:t xml:space="preserve">Tra le sculture del giardino spiccano poi </w:t>
      </w:r>
      <w:r w:rsidRPr="00EF5D08">
        <w:rPr>
          <w:rFonts w:asciiTheme="minorHAnsi" w:hAnsiTheme="minorHAnsi" w:cstheme="minorHAnsi"/>
          <w:i/>
          <w:spacing w:val="2"/>
          <w:sz w:val="28"/>
          <w:szCs w:val="28"/>
        </w:rPr>
        <w:t>Due busti femminili</w:t>
      </w:r>
      <w:r w:rsidRPr="00EF5D08">
        <w:rPr>
          <w:rFonts w:asciiTheme="minorHAnsi" w:hAnsiTheme="minorHAnsi" w:cstheme="minorHAnsi"/>
          <w:spacing w:val="2"/>
          <w:sz w:val="28"/>
          <w:szCs w:val="28"/>
        </w:rPr>
        <w:t xml:space="preserve"> in marmo di Carrara, attribuiti a Giusto Le Court (1627-1679), due marmi bianchi di Carrara e marmo giallo con l’</w:t>
      </w:r>
      <w:r w:rsidRPr="00EF5D08">
        <w:rPr>
          <w:rFonts w:asciiTheme="minorHAnsi" w:hAnsiTheme="minorHAnsi" w:cstheme="minorHAnsi"/>
          <w:i/>
          <w:spacing w:val="2"/>
          <w:sz w:val="28"/>
          <w:szCs w:val="28"/>
        </w:rPr>
        <w:t>Allegoria della Forza</w:t>
      </w:r>
      <w:r w:rsidRPr="00EF5D08">
        <w:rPr>
          <w:rFonts w:asciiTheme="minorHAnsi" w:hAnsiTheme="minorHAnsi" w:cstheme="minorHAnsi"/>
          <w:spacing w:val="2"/>
          <w:sz w:val="28"/>
          <w:szCs w:val="28"/>
        </w:rPr>
        <w:t xml:space="preserve"> e l’</w:t>
      </w:r>
      <w:r w:rsidRPr="00EF5D08">
        <w:rPr>
          <w:rFonts w:asciiTheme="minorHAnsi" w:hAnsiTheme="minorHAnsi" w:cstheme="minorHAnsi"/>
          <w:i/>
          <w:spacing w:val="2"/>
          <w:sz w:val="28"/>
          <w:szCs w:val="28"/>
        </w:rPr>
        <w:t>Allegoria della Giustizia</w:t>
      </w:r>
      <w:r w:rsidRPr="00EF5D08">
        <w:rPr>
          <w:rFonts w:asciiTheme="minorHAnsi" w:hAnsiTheme="minorHAnsi" w:cstheme="minorHAnsi"/>
          <w:spacing w:val="2"/>
          <w:sz w:val="28"/>
          <w:szCs w:val="28"/>
        </w:rPr>
        <w:t xml:space="preserve"> attribuiti da Federico Zeri a Filippo Parodi </w:t>
      </w:r>
      <w:r w:rsidRPr="00EF5D08">
        <w:rPr>
          <w:rFonts w:asciiTheme="minorHAnsi" w:hAnsiTheme="minorHAnsi" w:cstheme="minorHAnsi"/>
          <w:iCs/>
          <w:sz w:val="28"/>
          <w:szCs w:val="28"/>
        </w:rPr>
        <w:t xml:space="preserve">(1630-1702), </w:t>
      </w:r>
      <w:r w:rsidRPr="00EF5D08">
        <w:rPr>
          <w:rFonts w:asciiTheme="minorHAnsi" w:hAnsiTheme="minorHAnsi" w:cstheme="minorHAnsi"/>
          <w:i/>
          <w:spacing w:val="2"/>
          <w:sz w:val="28"/>
          <w:szCs w:val="28"/>
        </w:rPr>
        <w:t>Due putti con ghirlanda di fiori e tartaruga</w:t>
      </w:r>
      <w:r w:rsidRPr="00EF5D08">
        <w:rPr>
          <w:rFonts w:asciiTheme="minorHAnsi" w:hAnsiTheme="minorHAnsi" w:cstheme="minorHAnsi"/>
          <w:spacing w:val="2"/>
          <w:sz w:val="28"/>
          <w:szCs w:val="28"/>
        </w:rPr>
        <w:t xml:space="preserve">, opera in pietra di </w:t>
      </w:r>
      <w:proofErr w:type="spellStart"/>
      <w:r w:rsidRPr="00EF5D08">
        <w:rPr>
          <w:rFonts w:asciiTheme="minorHAnsi" w:hAnsiTheme="minorHAnsi" w:cstheme="minorHAnsi"/>
          <w:spacing w:val="2"/>
          <w:sz w:val="28"/>
          <w:szCs w:val="28"/>
        </w:rPr>
        <w:t>Jan</w:t>
      </w:r>
      <w:proofErr w:type="spellEnd"/>
      <w:r w:rsidRPr="00EF5D08">
        <w:rPr>
          <w:rFonts w:asciiTheme="minorHAnsi" w:hAnsiTheme="minorHAnsi" w:cstheme="minorHAnsi"/>
          <w:spacing w:val="2"/>
          <w:sz w:val="28"/>
          <w:szCs w:val="28"/>
        </w:rPr>
        <w:t xml:space="preserve"> Pieter Van </w:t>
      </w:r>
      <w:proofErr w:type="spellStart"/>
      <w:r w:rsidRPr="00EF5D08">
        <w:rPr>
          <w:rFonts w:asciiTheme="minorHAnsi" w:hAnsiTheme="minorHAnsi" w:cstheme="minorHAnsi"/>
          <w:spacing w:val="2"/>
          <w:sz w:val="28"/>
          <w:szCs w:val="28"/>
        </w:rPr>
        <w:t>Baurscheit</w:t>
      </w:r>
      <w:proofErr w:type="spellEnd"/>
      <w:r w:rsidRPr="00EF5D08">
        <w:rPr>
          <w:rFonts w:asciiTheme="minorHAnsi" w:hAnsiTheme="minorHAnsi" w:cstheme="minorHAnsi"/>
          <w:spacing w:val="2"/>
          <w:sz w:val="28"/>
          <w:szCs w:val="28"/>
        </w:rPr>
        <w:t xml:space="preserve"> il Vecchio (1669-1728) e una </w:t>
      </w:r>
      <w:r w:rsidRPr="00EF5D08">
        <w:rPr>
          <w:rFonts w:asciiTheme="minorHAnsi" w:hAnsiTheme="minorHAnsi" w:cstheme="minorHAnsi"/>
          <w:i/>
          <w:spacing w:val="2"/>
          <w:sz w:val="28"/>
          <w:szCs w:val="28"/>
        </w:rPr>
        <w:t>Statua di Atena (Minerva)</w:t>
      </w:r>
      <w:r w:rsidRPr="00EF5D08">
        <w:rPr>
          <w:rFonts w:asciiTheme="minorHAnsi" w:hAnsiTheme="minorHAnsi" w:cstheme="minorHAnsi"/>
          <w:spacing w:val="2"/>
          <w:sz w:val="28"/>
          <w:szCs w:val="28"/>
        </w:rPr>
        <w:t xml:space="preserve"> in rame, realizzata da uno scultore napoletano della fine del XIX, probabilmente nella Fonderia </w:t>
      </w:r>
      <w:proofErr w:type="spellStart"/>
      <w:r w:rsidRPr="00EF5D08">
        <w:rPr>
          <w:rFonts w:asciiTheme="minorHAnsi" w:hAnsiTheme="minorHAnsi" w:cstheme="minorHAnsi"/>
          <w:spacing w:val="2"/>
          <w:sz w:val="28"/>
          <w:szCs w:val="28"/>
        </w:rPr>
        <w:t>Chiurazzi</w:t>
      </w:r>
      <w:proofErr w:type="spellEnd"/>
      <w:r w:rsidRPr="00EF5D08">
        <w:rPr>
          <w:rFonts w:asciiTheme="minorHAnsi" w:hAnsiTheme="minorHAnsi" w:cstheme="minorHAnsi"/>
          <w:spacing w:val="2"/>
          <w:sz w:val="28"/>
          <w:szCs w:val="28"/>
        </w:rPr>
        <w:t xml:space="preserve">. </w:t>
      </w:r>
    </w:p>
    <w:p w14:paraId="2A47E41A" w14:textId="55D68786" w:rsidR="00361F41" w:rsidRPr="00EF5D08" w:rsidRDefault="00361F41" w:rsidP="008C63E2">
      <w:pPr>
        <w:rPr>
          <w:rFonts w:asciiTheme="minorHAnsi" w:hAnsiTheme="minorHAnsi" w:cstheme="minorHAnsi"/>
          <w:sz w:val="28"/>
          <w:szCs w:val="28"/>
        </w:rPr>
      </w:pPr>
      <w:r w:rsidRPr="00EF5D08">
        <w:rPr>
          <w:rFonts w:asciiTheme="minorHAnsi" w:hAnsiTheme="minorHAnsi" w:cstheme="minorHAnsi"/>
          <w:spacing w:val="2"/>
          <w:sz w:val="28"/>
          <w:szCs w:val="28"/>
        </w:rPr>
        <w:t>Modello per un’</w:t>
      </w:r>
      <w:r w:rsidRPr="00EF5D08">
        <w:rPr>
          <w:rFonts w:asciiTheme="minorHAnsi" w:hAnsiTheme="minorHAnsi" w:cstheme="minorHAnsi"/>
          <w:i/>
          <w:iCs/>
          <w:spacing w:val="2"/>
          <w:sz w:val="28"/>
          <w:szCs w:val="28"/>
        </w:rPr>
        <w:t>Acquasantiera</w:t>
      </w:r>
      <w:r w:rsidRPr="00EF5D08">
        <w:rPr>
          <w:rFonts w:asciiTheme="minorHAnsi" w:hAnsiTheme="minorHAnsi" w:cstheme="minorHAnsi"/>
          <w:spacing w:val="2"/>
          <w:sz w:val="28"/>
          <w:szCs w:val="28"/>
        </w:rPr>
        <w:t xml:space="preserve"> in bronzo brunito e marmo cipollino è la scultura riconducibile ad un artista romano della prima metà del XVIII secolo, con evidenti </w:t>
      </w:r>
      <w:commentRangeStart w:id="3"/>
      <w:r w:rsidRPr="00EF5D08">
        <w:rPr>
          <w:rFonts w:asciiTheme="minorHAnsi" w:hAnsiTheme="minorHAnsi" w:cstheme="minorHAnsi"/>
          <w:spacing w:val="2"/>
          <w:sz w:val="28"/>
          <w:szCs w:val="28"/>
        </w:rPr>
        <w:t>analogie</w:t>
      </w:r>
      <w:commentRangeEnd w:id="3"/>
      <w:r w:rsidR="007F4A9F">
        <w:rPr>
          <w:rStyle w:val="Rimandocommento"/>
        </w:rPr>
        <w:commentReference w:id="3"/>
      </w:r>
      <w:r w:rsidRPr="00EF5D08">
        <w:rPr>
          <w:rFonts w:asciiTheme="minorHAnsi" w:hAnsiTheme="minorHAnsi" w:cstheme="minorHAnsi"/>
          <w:spacing w:val="2"/>
          <w:sz w:val="28"/>
          <w:szCs w:val="28"/>
        </w:rPr>
        <w:t xml:space="preserve"> a due acquasantiere in marmo nella Basilica di San Pietro a Roma, realizzate tra il 1722 e il 1725 su disegno di Agostino Cornacchini (1686-1754). Attribuita ad una manifattura francese della seconda metà del XVIII secolo è invece l’</w:t>
      </w:r>
      <w:proofErr w:type="spellStart"/>
      <w:r w:rsidRPr="00EF5D08">
        <w:rPr>
          <w:rFonts w:asciiTheme="minorHAnsi" w:hAnsiTheme="minorHAnsi" w:cstheme="minorHAnsi"/>
          <w:i/>
          <w:iCs/>
          <w:spacing w:val="2"/>
          <w:sz w:val="28"/>
          <w:szCs w:val="28"/>
        </w:rPr>
        <w:t>Athenienne</w:t>
      </w:r>
      <w:proofErr w:type="spellEnd"/>
      <w:r w:rsidRPr="00EF5D08">
        <w:rPr>
          <w:rFonts w:asciiTheme="minorHAnsi" w:hAnsiTheme="minorHAnsi" w:cstheme="minorHAnsi"/>
          <w:spacing w:val="2"/>
          <w:sz w:val="28"/>
          <w:szCs w:val="28"/>
        </w:rPr>
        <w:t xml:space="preserve"> in marmo </w:t>
      </w:r>
      <w:proofErr w:type="spellStart"/>
      <w:r w:rsidRPr="00EF5D08">
        <w:rPr>
          <w:rFonts w:asciiTheme="minorHAnsi" w:hAnsiTheme="minorHAnsi" w:cstheme="minorHAnsi"/>
          <w:spacing w:val="2"/>
          <w:sz w:val="28"/>
          <w:szCs w:val="28"/>
        </w:rPr>
        <w:t>sarrancolin</w:t>
      </w:r>
      <w:proofErr w:type="spellEnd"/>
      <w:r w:rsidRPr="00EF5D08">
        <w:rPr>
          <w:rFonts w:asciiTheme="minorHAnsi" w:hAnsiTheme="minorHAnsi" w:cstheme="minorHAnsi"/>
          <w:spacing w:val="2"/>
          <w:sz w:val="28"/>
          <w:szCs w:val="28"/>
        </w:rPr>
        <w:t xml:space="preserve"> e nero Saint Laurent, derivazione da un modello antico oggi conservato al Museo del Louvre (nei Musei Capitolini fino al 1797) e riprodotto all'acquaforte da Giovanni Battista Piranesi nel 1778.</w:t>
      </w:r>
      <w:r w:rsidRPr="00EF5D08">
        <w:rPr>
          <w:rFonts w:asciiTheme="minorHAnsi" w:hAnsiTheme="minorHAnsi" w:cstheme="minorHAnsi"/>
          <w:sz w:val="28"/>
          <w:szCs w:val="28"/>
        </w:rPr>
        <w:t xml:space="preserve"> </w:t>
      </w:r>
    </w:p>
    <w:p w14:paraId="23067132" w14:textId="2F4759F7" w:rsidR="00361F41" w:rsidRPr="00EF5D08" w:rsidRDefault="00361F41" w:rsidP="008C63E2">
      <w:pPr>
        <w:pStyle w:val="Paragrafobase"/>
        <w:spacing w:before="57" w:line="240" w:lineRule="auto"/>
        <w:rPr>
          <w:rFonts w:asciiTheme="minorHAnsi" w:hAnsiTheme="minorHAnsi" w:cstheme="minorHAnsi"/>
          <w:sz w:val="28"/>
          <w:szCs w:val="28"/>
        </w:rPr>
      </w:pPr>
      <w:r w:rsidRPr="00EF5D08">
        <w:rPr>
          <w:rFonts w:asciiTheme="minorHAnsi" w:hAnsiTheme="minorHAnsi" w:cstheme="minorHAnsi"/>
          <w:spacing w:val="2"/>
          <w:sz w:val="28"/>
          <w:szCs w:val="28"/>
        </w:rPr>
        <w:t xml:space="preserve">Tra le fontane e i pozzi di maggior rilievo vi sono un </w:t>
      </w:r>
      <w:r w:rsidRPr="00EF5D08">
        <w:rPr>
          <w:rFonts w:asciiTheme="minorHAnsi" w:hAnsiTheme="minorHAnsi" w:cstheme="minorHAnsi"/>
          <w:i/>
          <w:spacing w:val="2"/>
          <w:sz w:val="28"/>
          <w:szCs w:val="28"/>
        </w:rPr>
        <w:t>Pozzo da parete</w:t>
      </w:r>
      <w:r w:rsidRPr="00EF5D08">
        <w:rPr>
          <w:rFonts w:asciiTheme="minorHAnsi" w:hAnsiTheme="minorHAnsi" w:cstheme="minorHAnsi"/>
          <w:spacing w:val="2"/>
          <w:sz w:val="28"/>
          <w:szCs w:val="28"/>
        </w:rPr>
        <w:t xml:space="preserve"> in marmo bianco (manifattura romana del XVII secolo), un </w:t>
      </w:r>
      <w:r w:rsidRPr="00EF5D08">
        <w:rPr>
          <w:rFonts w:asciiTheme="minorHAnsi" w:hAnsiTheme="minorHAnsi" w:cstheme="minorHAnsi"/>
          <w:i/>
          <w:spacing w:val="2"/>
          <w:sz w:val="28"/>
          <w:szCs w:val="28"/>
        </w:rPr>
        <w:t>Pozzo esagonale</w:t>
      </w:r>
      <w:r w:rsidRPr="00EF5D08">
        <w:rPr>
          <w:rFonts w:asciiTheme="minorHAnsi" w:hAnsiTheme="minorHAnsi" w:cstheme="minorHAnsi"/>
          <w:spacing w:val="2"/>
          <w:sz w:val="28"/>
          <w:szCs w:val="28"/>
        </w:rPr>
        <w:t xml:space="preserve"> in pietra con stemma gentilizio in altorilievo raffigurante tre pecore, montato su una base esagonale (manifattura veneta del XVI secolo), una </w:t>
      </w:r>
      <w:r w:rsidRPr="00EF5D08">
        <w:rPr>
          <w:rFonts w:asciiTheme="minorHAnsi" w:hAnsiTheme="minorHAnsi" w:cstheme="minorHAnsi"/>
          <w:i/>
          <w:spacing w:val="2"/>
          <w:sz w:val="28"/>
          <w:szCs w:val="28"/>
        </w:rPr>
        <w:t>Fontana da parete</w:t>
      </w:r>
      <w:r w:rsidRPr="00EF5D08">
        <w:rPr>
          <w:rFonts w:asciiTheme="minorHAnsi" w:hAnsiTheme="minorHAnsi" w:cstheme="minorHAnsi"/>
          <w:spacing w:val="2"/>
          <w:sz w:val="28"/>
          <w:szCs w:val="28"/>
        </w:rPr>
        <w:t xml:space="preserve"> in bianco d'Istria (manifattura bresciana del XVII secolo) e una </w:t>
      </w:r>
      <w:r w:rsidRPr="00EF5D08">
        <w:rPr>
          <w:rFonts w:asciiTheme="minorHAnsi" w:hAnsiTheme="minorHAnsi" w:cstheme="minorHAnsi"/>
          <w:i/>
          <w:spacing w:val="2"/>
          <w:sz w:val="28"/>
          <w:szCs w:val="28"/>
        </w:rPr>
        <w:t>Fontana</w:t>
      </w:r>
      <w:r w:rsidRPr="00EF5D08">
        <w:rPr>
          <w:rFonts w:asciiTheme="minorHAnsi" w:hAnsiTheme="minorHAnsi" w:cstheme="minorHAnsi"/>
          <w:spacing w:val="2"/>
          <w:sz w:val="28"/>
          <w:szCs w:val="28"/>
        </w:rPr>
        <w:t xml:space="preserve"> Luigi XVI in legno laccato di bianco attribuita allo scultore Nicolas </w:t>
      </w:r>
      <w:proofErr w:type="spellStart"/>
      <w:r w:rsidRPr="00EF5D08">
        <w:rPr>
          <w:rFonts w:asciiTheme="minorHAnsi" w:hAnsiTheme="minorHAnsi" w:cstheme="minorHAnsi"/>
          <w:spacing w:val="2"/>
          <w:sz w:val="28"/>
          <w:szCs w:val="28"/>
        </w:rPr>
        <w:t>Lhuillier</w:t>
      </w:r>
      <w:proofErr w:type="spellEnd"/>
      <w:r w:rsidRPr="00EF5D08">
        <w:rPr>
          <w:rFonts w:asciiTheme="minorHAnsi" w:hAnsiTheme="minorHAnsi" w:cstheme="minorHAnsi"/>
          <w:spacing w:val="2"/>
          <w:sz w:val="28"/>
          <w:szCs w:val="28"/>
        </w:rPr>
        <w:t xml:space="preserve"> (1736-1793).</w:t>
      </w:r>
    </w:p>
    <w:p w14:paraId="49314409" w14:textId="5F53230F" w:rsidR="00361F41" w:rsidRPr="00EF5D08" w:rsidRDefault="00361F41" w:rsidP="008C63E2">
      <w:pPr>
        <w:pStyle w:val="Paragrafobase"/>
        <w:spacing w:before="57" w:line="240" w:lineRule="auto"/>
        <w:rPr>
          <w:rFonts w:asciiTheme="minorHAnsi" w:hAnsiTheme="minorHAnsi" w:cstheme="minorHAnsi"/>
          <w:spacing w:val="2"/>
          <w:sz w:val="28"/>
          <w:szCs w:val="28"/>
        </w:rPr>
      </w:pPr>
      <w:r w:rsidRPr="00EF5D08">
        <w:rPr>
          <w:rFonts w:asciiTheme="minorHAnsi" w:hAnsiTheme="minorHAnsi" w:cstheme="minorHAnsi"/>
          <w:spacing w:val="2"/>
          <w:sz w:val="28"/>
          <w:szCs w:val="28"/>
        </w:rPr>
        <w:t xml:space="preserve">Proveniente dalla collezione Bruni Tedeschi è la </w:t>
      </w:r>
      <w:r w:rsidRPr="00EF5D08">
        <w:rPr>
          <w:rFonts w:asciiTheme="minorHAnsi" w:hAnsiTheme="minorHAnsi" w:cstheme="minorHAnsi"/>
          <w:i/>
          <w:spacing w:val="2"/>
          <w:sz w:val="28"/>
          <w:szCs w:val="28"/>
        </w:rPr>
        <w:t>Fontana</w:t>
      </w:r>
      <w:r w:rsidRPr="00EF5D08">
        <w:rPr>
          <w:rFonts w:asciiTheme="minorHAnsi" w:hAnsiTheme="minorHAnsi" w:cstheme="minorHAnsi"/>
          <w:spacing w:val="2"/>
          <w:sz w:val="28"/>
          <w:szCs w:val="28"/>
        </w:rPr>
        <w:t xml:space="preserve"> in marmo grigio azzurro venato di bianco con una scultura in bronzo raffigurante un amorino che abbraccia un cigno sullo sfondo di grandi foglie di palma, attribuita a Francesco </w:t>
      </w:r>
      <w:proofErr w:type="spellStart"/>
      <w:r w:rsidRPr="00EF5D08">
        <w:rPr>
          <w:rFonts w:asciiTheme="minorHAnsi" w:hAnsiTheme="minorHAnsi" w:cstheme="minorHAnsi"/>
          <w:spacing w:val="2"/>
          <w:sz w:val="28"/>
          <w:szCs w:val="28"/>
        </w:rPr>
        <w:t>Ladatte</w:t>
      </w:r>
      <w:proofErr w:type="spellEnd"/>
      <w:r w:rsidRPr="00EF5D08">
        <w:rPr>
          <w:rFonts w:asciiTheme="minorHAnsi" w:hAnsiTheme="minorHAnsi" w:cstheme="minorHAnsi"/>
          <w:spacing w:val="2"/>
          <w:sz w:val="28"/>
          <w:szCs w:val="28"/>
        </w:rPr>
        <w:t xml:space="preserve"> (1706-1787). </w:t>
      </w:r>
    </w:p>
    <w:p w14:paraId="020BE1F1" w14:textId="1374D77C" w:rsidR="00361F41" w:rsidRPr="00EF5D08" w:rsidRDefault="00361F41" w:rsidP="008C63E2">
      <w:pPr>
        <w:pStyle w:val="Paragrafobase"/>
        <w:spacing w:before="57" w:line="240" w:lineRule="auto"/>
        <w:rPr>
          <w:rFonts w:asciiTheme="minorHAnsi" w:hAnsiTheme="minorHAnsi" w:cstheme="minorHAnsi"/>
          <w:spacing w:val="2"/>
          <w:sz w:val="28"/>
          <w:szCs w:val="28"/>
        </w:rPr>
      </w:pPr>
      <w:bookmarkStart w:id="4" w:name="_Hlk36200005"/>
      <w:r w:rsidRPr="00EF5D08">
        <w:rPr>
          <w:rFonts w:asciiTheme="minorHAnsi" w:hAnsiTheme="minorHAnsi" w:cstheme="minorHAnsi"/>
          <w:spacing w:val="2"/>
          <w:sz w:val="28"/>
          <w:szCs w:val="28"/>
        </w:rPr>
        <w:t xml:space="preserve">I vasi da giardino rappresentano poi un </w:t>
      </w:r>
      <w:r w:rsidRPr="00EF5D08">
        <w:rPr>
          <w:rFonts w:asciiTheme="minorHAnsi" w:hAnsiTheme="minorHAnsi" w:cstheme="minorHAnsi"/>
          <w:i/>
          <w:spacing w:val="2"/>
          <w:sz w:val="28"/>
          <w:szCs w:val="28"/>
        </w:rPr>
        <w:t>corpus</w:t>
      </w:r>
      <w:r w:rsidRPr="00EF5D08">
        <w:rPr>
          <w:rFonts w:asciiTheme="minorHAnsi" w:hAnsiTheme="minorHAnsi" w:cstheme="minorHAnsi"/>
          <w:spacing w:val="2"/>
          <w:sz w:val="28"/>
          <w:szCs w:val="28"/>
        </w:rPr>
        <w:t xml:space="preserve"> artistico di 51 pezzi di grande valore tra i quali emergono </w:t>
      </w:r>
      <w:r w:rsidRPr="00EF5D08">
        <w:rPr>
          <w:rFonts w:asciiTheme="minorHAnsi" w:hAnsiTheme="minorHAnsi" w:cstheme="minorHAnsi"/>
          <w:i/>
          <w:spacing w:val="2"/>
          <w:sz w:val="28"/>
          <w:szCs w:val="28"/>
        </w:rPr>
        <w:t>Due vasi vittoriani</w:t>
      </w:r>
      <w:r w:rsidRPr="00EF5D08">
        <w:rPr>
          <w:rFonts w:asciiTheme="minorHAnsi" w:hAnsiTheme="minorHAnsi" w:cstheme="minorHAnsi"/>
          <w:spacing w:val="2"/>
          <w:sz w:val="28"/>
          <w:szCs w:val="28"/>
        </w:rPr>
        <w:t xml:space="preserve"> in terracotta e pietra, copie dall'antico derivate dai modelli dei vasi Warwick e Lante, contrassegnati dal marchio "The Stamford Terra Cotta Company, </w:t>
      </w:r>
      <w:proofErr w:type="spellStart"/>
      <w:r w:rsidRPr="00EF5D08">
        <w:rPr>
          <w:rFonts w:asciiTheme="minorHAnsi" w:hAnsiTheme="minorHAnsi" w:cstheme="minorHAnsi"/>
          <w:spacing w:val="2"/>
          <w:sz w:val="28"/>
          <w:szCs w:val="28"/>
        </w:rPr>
        <w:t>Blashfields</w:t>
      </w:r>
      <w:proofErr w:type="spellEnd"/>
      <w:r w:rsidRPr="00EF5D08">
        <w:rPr>
          <w:rFonts w:asciiTheme="minorHAnsi" w:hAnsiTheme="minorHAnsi" w:cstheme="minorHAnsi"/>
          <w:spacing w:val="2"/>
          <w:sz w:val="28"/>
          <w:szCs w:val="28"/>
        </w:rPr>
        <w:t xml:space="preserve"> Limited, Stamford", manifattura fondata nel 1858 da John Marriott </w:t>
      </w:r>
      <w:proofErr w:type="spellStart"/>
      <w:r w:rsidRPr="00EF5D08">
        <w:rPr>
          <w:rFonts w:asciiTheme="minorHAnsi" w:hAnsiTheme="minorHAnsi" w:cstheme="minorHAnsi"/>
          <w:spacing w:val="2"/>
          <w:sz w:val="28"/>
          <w:szCs w:val="28"/>
        </w:rPr>
        <w:t>Blashfield</w:t>
      </w:r>
      <w:proofErr w:type="spellEnd"/>
      <w:r w:rsidRPr="00EF5D08">
        <w:rPr>
          <w:rFonts w:asciiTheme="minorHAnsi" w:hAnsiTheme="minorHAnsi" w:cstheme="minorHAnsi"/>
          <w:spacing w:val="2"/>
          <w:sz w:val="28"/>
          <w:szCs w:val="28"/>
        </w:rPr>
        <w:t xml:space="preserve"> a Stamford, </w:t>
      </w:r>
      <w:proofErr w:type="spellStart"/>
      <w:r w:rsidRPr="00EF5D08">
        <w:rPr>
          <w:rFonts w:asciiTheme="minorHAnsi" w:hAnsiTheme="minorHAnsi" w:cstheme="minorHAnsi"/>
          <w:spacing w:val="2"/>
          <w:sz w:val="28"/>
          <w:szCs w:val="28"/>
        </w:rPr>
        <w:t>Lincolnshire</w:t>
      </w:r>
      <w:proofErr w:type="spellEnd"/>
      <w:r w:rsidRPr="00EF5D08">
        <w:rPr>
          <w:rFonts w:asciiTheme="minorHAnsi" w:hAnsiTheme="minorHAnsi" w:cstheme="minorHAnsi"/>
          <w:sz w:val="28"/>
          <w:szCs w:val="28"/>
        </w:rPr>
        <w:t>.</w:t>
      </w:r>
    </w:p>
    <w:p w14:paraId="1CE797C5" w14:textId="12BA95CA" w:rsidR="00361F41" w:rsidRPr="00EF5D08" w:rsidRDefault="00361F41" w:rsidP="008C63E2">
      <w:pPr>
        <w:pStyle w:val="Paragrafobase"/>
        <w:spacing w:before="57" w:line="240" w:lineRule="auto"/>
        <w:rPr>
          <w:rFonts w:asciiTheme="minorHAnsi" w:hAnsiTheme="minorHAnsi" w:cstheme="minorHAnsi"/>
          <w:sz w:val="28"/>
          <w:szCs w:val="28"/>
        </w:rPr>
      </w:pPr>
      <w:r w:rsidRPr="00EF5D08">
        <w:rPr>
          <w:rFonts w:asciiTheme="minorHAnsi" w:hAnsiTheme="minorHAnsi" w:cstheme="minorHAnsi"/>
          <w:spacing w:val="2"/>
          <w:sz w:val="28"/>
          <w:szCs w:val="28"/>
        </w:rPr>
        <w:t xml:space="preserve">Sempre copie dall'antico del modello Lante sono </w:t>
      </w:r>
      <w:r w:rsidRPr="00EF5D08">
        <w:rPr>
          <w:rFonts w:asciiTheme="minorHAnsi" w:hAnsiTheme="minorHAnsi" w:cstheme="minorHAnsi"/>
          <w:i/>
          <w:spacing w:val="2"/>
          <w:sz w:val="28"/>
          <w:szCs w:val="28"/>
        </w:rPr>
        <w:t xml:space="preserve">Due vasi a coppa </w:t>
      </w:r>
      <w:proofErr w:type="spellStart"/>
      <w:r w:rsidRPr="00EF5D08">
        <w:rPr>
          <w:rFonts w:asciiTheme="minorHAnsi" w:hAnsiTheme="minorHAnsi" w:cstheme="minorHAnsi"/>
          <w:i/>
          <w:spacing w:val="2"/>
          <w:sz w:val="28"/>
          <w:szCs w:val="28"/>
        </w:rPr>
        <w:t>biansata</w:t>
      </w:r>
      <w:proofErr w:type="spellEnd"/>
      <w:r w:rsidRPr="00EF5D08">
        <w:rPr>
          <w:rFonts w:asciiTheme="minorHAnsi" w:hAnsiTheme="minorHAnsi" w:cstheme="minorHAnsi"/>
          <w:sz w:val="28"/>
          <w:szCs w:val="28"/>
        </w:rPr>
        <w:t xml:space="preserve"> </w:t>
      </w:r>
      <w:r w:rsidRPr="00EF5D08">
        <w:rPr>
          <w:rFonts w:asciiTheme="minorHAnsi" w:hAnsiTheme="minorHAnsi" w:cstheme="minorHAnsi"/>
          <w:spacing w:val="2"/>
          <w:sz w:val="28"/>
          <w:szCs w:val="28"/>
        </w:rPr>
        <w:t xml:space="preserve">in ghisa verniciata di verde con il marchio dei produttori: "J.J. DUCEL FILS a PARIS", provenienti </w:t>
      </w:r>
      <w:r w:rsidRPr="00EF5D08">
        <w:rPr>
          <w:rFonts w:asciiTheme="minorHAnsi" w:hAnsiTheme="minorHAnsi" w:cstheme="minorHAnsi"/>
          <w:sz w:val="28"/>
          <w:szCs w:val="28"/>
        </w:rPr>
        <w:t xml:space="preserve">dalla collezione dei Baroni </w:t>
      </w:r>
      <w:proofErr w:type="spellStart"/>
      <w:r w:rsidRPr="00EF5D08">
        <w:rPr>
          <w:rFonts w:asciiTheme="minorHAnsi" w:hAnsiTheme="minorHAnsi" w:cstheme="minorHAnsi"/>
          <w:sz w:val="28"/>
          <w:szCs w:val="28"/>
        </w:rPr>
        <w:t>Sweerts</w:t>
      </w:r>
      <w:proofErr w:type="spellEnd"/>
      <w:r w:rsidRPr="00EF5D08">
        <w:rPr>
          <w:rFonts w:asciiTheme="minorHAnsi" w:hAnsiTheme="minorHAnsi" w:cstheme="minorHAnsi"/>
          <w:sz w:val="28"/>
          <w:szCs w:val="28"/>
        </w:rPr>
        <w:t xml:space="preserve"> de </w:t>
      </w:r>
      <w:proofErr w:type="spellStart"/>
      <w:r w:rsidRPr="00EF5D08">
        <w:rPr>
          <w:rFonts w:asciiTheme="minorHAnsi" w:hAnsiTheme="minorHAnsi" w:cstheme="minorHAnsi"/>
          <w:sz w:val="28"/>
          <w:szCs w:val="28"/>
        </w:rPr>
        <w:t>Landas</w:t>
      </w:r>
      <w:proofErr w:type="spellEnd"/>
      <w:r w:rsidRPr="00EF5D08">
        <w:rPr>
          <w:rFonts w:asciiTheme="minorHAnsi" w:hAnsiTheme="minorHAnsi" w:cstheme="minorHAnsi"/>
          <w:sz w:val="28"/>
          <w:szCs w:val="28"/>
        </w:rPr>
        <w:t xml:space="preserve"> </w:t>
      </w:r>
      <w:proofErr w:type="spellStart"/>
      <w:r w:rsidRPr="00EF5D08">
        <w:rPr>
          <w:rFonts w:asciiTheme="minorHAnsi" w:hAnsiTheme="minorHAnsi" w:cstheme="minorHAnsi"/>
          <w:sz w:val="28"/>
          <w:szCs w:val="28"/>
        </w:rPr>
        <w:t>Wyborgh</w:t>
      </w:r>
      <w:proofErr w:type="spellEnd"/>
      <w:r w:rsidRPr="00EF5D08">
        <w:rPr>
          <w:rFonts w:asciiTheme="minorHAnsi" w:hAnsiTheme="minorHAnsi" w:cstheme="minorHAnsi"/>
          <w:spacing w:val="2"/>
          <w:sz w:val="28"/>
          <w:szCs w:val="28"/>
        </w:rPr>
        <w:t>. Dalla stessa collezione provengono quattro</w:t>
      </w:r>
      <w:r w:rsidRPr="00EF5D08">
        <w:rPr>
          <w:rFonts w:asciiTheme="minorHAnsi" w:hAnsiTheme="minorHAnsi" w:cstheme="minorHAnsi"/>
          <w:b/>
          <w:bCs/>
          <w:sz w:val="28"/>
          <w:szCs w:val="28"/>
        </w:rPr>
        <w:t xml:space="preserve"> </w:t>
      </w:r>
      <w:r w:rsidRPr="00EF5D08">
        <w:rPr>
          <w:rFonts w:asciiTheme="minorHAnsi" w:hAnsiTheme="minorHAnsi" w:cstheme="minorHAnsi"/>
          <w:bCs/>
          <w:i/>
          <w:sz w:val="28"/>
          <w:szCs w:val="28"/>
        </w:rPr>
        <w:t>Vasi a urna</w:t>
      </w:r>
      <w:commentRangeStart w:id="5"/>
      <w:r w:rsidRPr="00EF5D08">
        <w:rPr>
          <w:rFonts w:asciiTheme="minorHAnsi" w:hAnsiTheme="minorHAnsi" w:cstheme="minorHAnsi"/>
          <w:bCs/>
          <w:sz w:val="28"/>
          <w:szCs w:val="28"/>
        </w:rPr>
        <w:t xml:space="preserve">, in </w:t>
      </w:r>
      <w:r w:rsidRPr="00EF5D08">
        <w:rPr>
          <w:rFonts w:asciiTheme="minorHAnsi" w:hAnsiTheme="minorHAnsi" w:cstheme="minorHAnsi"/>
          <w:sz w:val="28"/>
          <w:szCs w:val="28"/>
        </w:rPr>
        <w:t>bronzo a patina verde detta “pompeiana”</w:t>
      </w:r>
      <w:commentRangeEnd w:id="5"/>
      <w:r w:rsidR="00B51324">
        <w:rPr>
          <w:rStyle w:val="Rimandocommento"/>
          <w:rFonts w:ascii="Times New Roman" w:eastAsia="Times New Roman" w:hAnsi="Times New Roman" w:cs="Times New Roman"/>
          <w:color w:val="auto"/>
        </w:rPr>
        <w:commentReference w:id="5"/>
      </w:r>
      <w:r w:rsidRPr="00EF5D08">
        <w:rPr>
          <w:rFonts w:asciiTheme="minorHAnsi" w:hAnsiTheme="minorHAnsi" w:cstheme="minorHAnsi"/>
          <w:sz w:val="28"/>
          <w:szCs w:val="28"/>
        </w:rPr>
        <w:t xml:space="preserve">, ornati </w:t>
      </w:r>
      <w:r w:rsidRPr="00EF5D08">
        <w:rPr>
          <w:rFonts w:asciiTheme="minorHAnsi" w:hAnsiTheme="minorHAnsi" w:cstheme="minorHAnsi"/>
          <w:bCs/>
          <w:sz w:val="28"/>
          <w:szCs w:val="28"/>
        </w:rPr>
        <w:t>con</w:t>
      </w:r>
      <w:r w:rsidRPr="00EF5D08">
        <w:rPr>
          <w:rFonts w:asciiTheme="minorHAnsi" w:hAnsiTheme="minorHAnsi" w:cstheme="minorHAnsi"/>
          <w:b/>
          <w:bCs/>
          <w:sz w:val="28"/>
          <w:szCs w:val="28"/>
        </w:rPr>
        <w:t xml:space="preserve"> </w:t>
      </w:r>
      <w:r w:rsidRPr="00EF5D08">
        <w:rPr>
          <w:rFonts w:asciiTheme="minorHAnsi" w:hAnsiTheme="minorHAnsi" w:cstheme="minorHAnsi"/>
          <w:sz w:val="28"/>
          <w:szCs w:val="28"/>
        </w:rPr>
        <w:t>bassorilievi raffiguranti cavalli marini alati e tritoni, attribuiti al disegnatore di arredi per giardino</w:t>
      </w:r>
      <w:r w:rsidRPr="00EF5D08">
        <w:rPr>
          <w:rFonts w:asciiTheme="minorHAnsi" w:hAnsiTheme="minorHAnsi" w:cstheme="minorHAnsi"/>
          <w:b/>
          <w:bCs/>
          <w:sz w:val="28"/>
          <w:szCs w:val="28"/>
        </w:rPr>
        <w:t xml:space="preserve"> </w:t>
      </w:r>
      <w:r w:rsidRPr="00EF5D08">
        <w:rPr>
          <w:rFonts w:asciiTheme="minorHAnsi" w:hAnsiTheme="minorHAnsi" w:cstheme="minorHAnsi"/>
          <w:sz w:val="28"/>
          <w:szCs w:val="28"/>
        </w:rPr>
        <w:t xml:space="preserve">John </w:t>
      </w:r>
      <w:proofErr w:type="spellStart"/>
      <w:r w:rsidRPr="00EF5D08">
        <w:rPr>
          <w:rFonts w:asciiTheme="minorHAnsi" w:hAnsiTheme="minorHAnsi" w:cstheme="minorHAnsi"/>
          <w:sz w:val="28"/>
          <w:szCs w:val="28"/>
        </w:rPr>
        <w:t>Parish</w:t>
      </w:r>
      <w:proofErr w:type="spellEnd"/>
      <w:r w:rsidRPr="00EF5D08">
        <w:rPr>
          <w:rFonts w:asciiTheme="minorHAnsi" w:hAnsiTheme="minorHAnsi" w:cstheme="minorHAnsi"/>
          <w:sz w:val="28"/>
          <w:szCs w:val="28"/>
        </w:rPr>
        <w:t xml:space="preserve"> White (1855-1917). Un grande </w:t>
      </w:r>
      <w:r w:rsidRPr="00EF5D08">
        <w:rPr>
          <w:rFonts w:asciiTheme="minorHAnsi" w:hAnsiTheme="minorHAnsi" w:cstheme="minorHAnsi"/>
          <w:i/>
          <w:iCs/>
          <w:sz w:val="28"/>
          <w:szCs w:val="28"/>
        </w:rPr>
        <w:t>Vaso a cratere</w:t>
      </w:r>
      <w:r w:rsidRPr="00EF5D08">
        <w:rPr>
          <w:rFonts w:asciiTheme="minorHAnsi" w:hAnsiTheme="minorHAnsi" w:cstheme="minorHAnsi"/>
          <w:sz w:val="28"/>
          <w:szCs w:val="28"/>
        </w:rPr>
        <w:t xml:space="preserve"> </w:t>
      </w:r>
      <w:proofErr w:type="spellStart"/>
      <w:r w:rsidRPr="00EF5D08">
        <w:rPr>
          <w:rFonts w:asciiTheme="minorHAnsi" w:hAnsiTheme="minorHAnsi" w:cstheme="minorHAnsi"/>
          <w:sz w:val="28"/>
          <w:szCs w:val="28"/>
        </w:rPr>
        <w:t>biansato</w:t>
      </w:r>
      <w:proofErr w:type="spellEnd"/>
      <w:r w:rsidRPr="00EF5D08">
        <w:rPr>
          <w:rFonts w:asciiTheme="minorHAnsi" w:hAnsiTheme="minorHAnsi" w:cstheme="minorHAnsi"/>
          <w:sz w:val="28"/>
          <w:szCs w:val="28"/>
        </w:rPr>
        <w:t xml:space="preserve"> in marmo bianco di Carrara (manifattura romana tra la fine del XVIII e l’inizio del XIX secolo), presenta decori ad altorilievo sulla fascia centrale con tralcio di vite e uva, un’invenzione molto simile a quella su una coppia di vasi del XVII secolo, con anse a forma di teste d'ariete, provenienti dalla terrazza del </w:t>
      </w:r>
      <w:proofErr w:type="spellStart"/>
      <w:r w:rsidRPr="00EF5D08">
        <w:rPr>
          <w:rFonts w:asciiTheme="minorHAnsi" w:hAnsiTheme="minorHAnsi" w:cstheme="minorHAnsi"/>
          <w:sz w:val="28"/>
          <w:szCs w:val="28"/>
        </w:rPr>
        <w:t>Grand</w:t>
      </w:r>
      <w:proofErr w:type="spellEnd"/>
      <w:r w:rsidRPr="00EF5D08">
        <w:rPr>
          <w:rFonts w:asciiTheme="minorHAnsi" w:hAnsiTheme="minorHAnsi" w:cstheme="minorHAnsi"/>
          <w:sz w:val="28"/>
          <w:szCs w:val="28"/>
        </w:rPr>
        <w:t xml:space="preserve"> Trianon a Versailles. </w:t>
      </w:r>
    </w:p>
    <w:p w14:paraId="7BB62367" w14:textId="6BF3D68A" w:rsidR="00361F41" w:rsidRPr="00EF5D08" w:rsidRDefault="00361F41" w:rsidP="008C63E2">
      <w:pPr>
        <w:pStyle w:val="Paragrafobase"/>
        <w:spacing w:before="57" w:line="240" w:lineRule="auto"/>
        <w:rPr>
          <w:rFonts w:asciiTheme="minorHAnsi" w:hAnsiTheme="minorHAnsi" w:cstheme="minorHAnsi"/>
          <w:spacing w:val="2"/>
          <w:sz w:val="28"/>
          <w:szCs w:val="28"/>
        </w:rPr>
      </w:pPr>
      <w:r w:rsidRPr="00EF5D08">
        <w:rPr>
          <w:rFonts w:asciiTheme="minorHAnsi" w:hAnsiTheme="minorHAnsi" w:cstheme="minorHAnsi"/>
          <w:spacing w:val="2"/>
          <w:sz w:val="28"/>
          <w:szCs w:val="28"/>
        </w:rPr>
        <w:lastRenderedPageBreak/>
        <w:t xml:space="preserve">Da tre invenzioni diverse del maestro orafo Claude </w:t>
      </w:r>
      <w:proofErr w:type="spellStart"/>
      <w:r w:rsidRPr="00EF5D08">
        <w:rPr>
          <w:rFonts w:asciiTheme="minorHAnsi" w:hAnsiTheme="minorHAnsi" w:cstheme="minorHAnsi"/>
          <w:spacing w:val="2"/>
          <w:sz w:val="28"/>
          <w:szCs w:val="28"/>
        </w:rPr>
        <w:t>Ballin</w:t>
      </w:r>
      <w:proofErr w:type="spellEnd"/>
      <w:r w:rsidRPr="00EF5D08">
        <w:rPr>
          <w:rFonts w:asciiTheme="minorHAnsi" w:hAnsiTheme="minorHAnsi" w:cstheme="minorHAnsi"/>
          <w:spacing w:val="2"/>
          <w:sz w:val="28"/>
          <w:szCs w:val="28"/>
        </w:rPr>
        <w:t xml:space="preserve"> (1615-1678), sempre destinate ai giardini di Versailles, sono tratti i </w:t>
      </w:r>
      <w:r w:rsidRPr="00EF5D08">
        <w:rPr>
          <w:rFonts w:asciiTheme="minorHAnsi" w:hAnsiTheme="minorHAnsi" w:cstheme="minorHAnsi"/>
          <w:i/>
          <w:spacing w:val="2"/>
          <w:sz w:val="28"/>
          <w:szCs w:val="28"/>
        </w:rPr>
        <w:t xml:space="preserve">Vasi </w:t>
      </w:r>
      <w:proofErr w:type="spellStart"/>
      <w:r w:rsidRPr="00EF5D08">
        <w:rPr>
          <w:rFonts w:asciiTheme="minorHAnsi" w:hAnsiTheme="minorHAnsi" w:cstheme="minorHAnsi"/>
          <w:i/>
          <w:spacing w:val="2"/>
          <w:sz w:val="28"/>
          <w:szCs w:val="28"/>
        </w:rPr>
        <w:t>biansati</w:t>
      </w:r>
      <w:proofErr w:type="spellEnd"/>
      <w:r w:rsidRPr="00EF5D08">
        <w:rPr>
          <w:rFonts w:asciiTheme="minorHAnsi" w:hAnsiTheme="minorHAnsi" w:cstheme="minorHAnsi"/>
          <w:spacing w:val="2"/>
          <w:sz w:val="28"/>
          <w:szCs w:val="28"/>
        </w:rPr>
        <w:t xml:space="preserve"> in bronzo brunito, i </w:t>
      </w:r>
      <w:r w:rsidRPr="00EF5D08">
        <w:rPr>
          <w:rFonts w:asciiTheme="minorHAnsi" w:hAnsiTheme="minorHAnsi" w:cstheme="minorHAnsi"/>
          <w:i/>
          <w:spacing w:val="2"/>
          <w:sz w:val="28"/>
          <w:szCs w:val="28"/>
        </w:rPr>
        <w:t>Vasi a Cratere</w:t>
      </w:r>
      <w:r w:rsidRPr="00EF5D08">
        <w:rPr>
          <w:rFonts w:asciiTheme="minorHAnsi" w:hAnsiTheme="minorHAnsi" w:cstheme="minorHAnsi"/>
          <w:spacing w:val="2"/>
          <w:sz w:val="28"/>
          <w:szCs w:val="28"/>
        </w:rPr>
        <w:t xml:space="preserve"> in ghisa e i </w:t>
      </w:r>
      <w:r w:rsidRPr="00EF5D08">
        <w:rPr>
          <w:rFonts w:asciiTheme="minorHAnsi" w:hAnsiTheme="minorHAnsi" w:cstheme="minorHAnsi"/>
          <w:i/>
          <w:spacing w:val="2"/>
          <w:sz w:val="28"/>
          <w:szCs w:val="28"/>
        </w:rPr>
        <w:t>Vasi a cratere</w:t>
      </w:r>
      <w:r w:rsidRPr="00EF5D08">
        <w:rPr>
          <w:rFonts w:asciiTheme="minorHAnsi" w:hAnsiTheme="minorHAnsi" w:cstheme="minorHAnsi"/>
          <w:spacing w:val="2"/>
          <w:sz w:val="28"/>
          <w:szCs w:val="28"/>
        </w:rPr>
        <w:t xml:space="preserve"> Luigi XIV in bronzo brunito e marmo, mentre ispirato alla foggia "a campana" del Vaso Medici è il monumentale </w:t>
      </w:r>
      <w:r w:rsidRPr="00EF5D08">
        <w:rPr>
          <w:rFonts w:asciiTheme="minorHAnsi" w:hAnsiTheme="minorHAnsi" w:cstheme="minorHAnsi"/>
          <w:i/>
          <w:spacing w:val="2"/>
          <w:sz w:val="28"/>
          <w:szCs w:val="28"/>
        </w:rPr>
        <w:t>Vaso a cratere</w:t>
      </w:r>
      <w:r w:rsidRPr="00EF5D08">
        <w:rPr>
          <w:rFonts w:asciiTheme="minorHAnsi" w:hAnsiTheme="minorHAnsi" w:cstheme="minorHAnsi"/>
          <w:spacing w:val="2"/>
          <w:sz w:val="28"/>
          <w:szCs w:val="28"/>
        </w:rPr>
        <w:t xml:space="preserve"> di manifattura italiana del XVIII secolo in marmo bianco di Carrara, scolpito ad altorilievo sulla fascia centrale con il trionfo di Arianna. </w:t>
      </w:r>
    </w:p>
    <w:p w14:paraId="15791829" w14:textId="38AF6106" w:rsidR="00361F41" w:rsidRPr="00EF5D08" w:rsidRDefault="008C63E2" w:rsidP="00EF5D08">
      <w:pPr>
        <w:rPr>
          <w:rFonts w:asciiTheme="minorHAnsi" w:hAnsiTheme="minorHAnsi" w:cstheme="minorHAnsi"/>
          <w:sz w:val="28"/>
          <w:szCs w:val="28"/>
        </w:rPr>
      </w:pPr>
      <w:r w:rsidRPr="00EF5D08">
        <w:rPr>
          <w:rFonts w:asciiTheme="minorHAnsi" w:hAnsiTheme="minorHAnsi" w:cstheme="minorHAnsi"/>
          <w:sz w:val="28"/>
          <w:szCs w:val="28"/>
          <w:shd w:val="clear" w:color="auto" w:fill="FFFFFF"/>
        </w:rPr>
        <w:t xml:space="preserve">Un percorso che completa la visione della casa che Paolo Zani ha voluto tramandare e che la Fondazione ha aperto al pubblico per far scoprire uno spazio dell'anima in cui si proteggono i tesori, si custodisce il sapere e si abita </w:t>
      </w:r>
      <w:r w:rsidR="00361F41" w:rsidRPr="00EF5D08">
        <w:rPr>
          <w:rFonts w:asciiTheme="minorHAnsi" w:hAnsiTheme="minorHAnsi" w:cstheme="minorHAnsi"/>
          <w:sz w:val="28"/>
          <w:szCs w:val="28"/>
        </w:rPr>
        <w:t>il bello attraverso l’arte.</w:t>
      </w:r>
    </w:p>
    <w:bookmarkEnd w:id="4"/>
    <w:p w14:paraId="61A0AC8B" w14:textId="77777777" w:rsidR="00361F41" w:rsidRPr="00EF5D08" w:rsidRDefault="00361F41" w:rsidP="00EF5D08">
      <w:pPr>
        <w:pStyle w:val="Paragrafobase"/>
        <w:suppressAutoHyphens/>
        <w:spacing w:line="240" w:lineRule="auto"/>
        <w:rPr>
          <w:rFonts w:asciiTheme="minorHAnsi" w:hAnsiTheme="minorHAnsi" w:cstheme="minorHAnsi"/>
          <w:iCs/>
          <w:spacing w:val="2"/>
          <w:sz w:val="28"/>
          <w:szCs w:val="28"/>
        </w:rPr>
      </w:pPr>
    </w:p>
    <w:p w14:paraId="622DF90C" w14:textId="6502818C" w:rsidR="00EF5D08" w:rsidRDefault="00EF5D08" w:rsidP="00EF5D08">
      <w:pPr>
        <w:rPr>
          <w:rFonts w:asciiTheme="minorHAnsi" w:hAnsiTheme="minorHAnsi" w:cstheme="minorHAnsi"/>
          <w:sz w:val="28"/>
          <w:szCs w:val="28"/>
        </w:rPr>
      </w:pPr>
      <w:r w:rsidRPr="00EF5D08">
        <w:rPr>
          <w:rFonts w:asciiTheme="minorHAnsi" w:hAnsiTheme="minorHAnsi" w:cstheme="minorHAnsi"/>
          <w:sz w:val="28"/>
          <w:szCs w:val="28"/>
        </w:rPr>
        <w:t>Durante i mesi di giugno-ottobre, oltre alle visite guidate e ai nuovi itinerari di visita tematici, sono stati ideati tre eventi speciali con incontri, workshop, musica e degustazioni sul tema del giardino:</w:t>
      </w:r>
    </w:p>
    <w:p w14:paraId="2C30C089" w14:textId="77777777" w:rsidR="00EF5D08" w:rsidRPr="00EF5D08" w:rsidRDefault="00EF5D08" w:rsidP="00EF5D08">
      <w:pPr>
        <w:rPr>
          <w:rFonts w:asciiTheme="minorHAnsi" w:hAnsiTheme="minorHAnsi" w:cstheme="minorHAnsi"/>
          <w:sz w:val="28"/>
          <w:szCs w:val="28"/>
        </w:rPr>
      </w:pPr>
    </w:p>
    <w:p w14:paraId="18B81ECC" w14:textId="77777777" w:rsidR="00EF5D08" w:rsidRPr="00EF5D08" w:rsidRDefault="00EF5D08" w:rsidP="00EF5D08">
      <w:pPr>
        <w:pStyle w:val="Paragrafoelenco"/>
        <w:numPr>
          <w:ilvl w:val="0"/>
          <w:numId w:val="2"/>
        </w:numPr>
        <w:rPr>
          <w:rFonts w:asciiTheme="minorHAnsi" w:hAnsiTheme="minorHAnsi" w:cstheme="minorHAnsi"/>
          <w:sz w:val="28"/>
          <w:szCs w:val="28"/>
        </w:rPr>
      </w:pPr>
      <w:r w:rsidRPr="00EF5D08">
        <w:rPr>
          <w:rFonts w:asciiTheme="minorHAnsi" w:hAnsiTheme="minorHAnsi" w:cstheme="minorHAnsi"/>
          <w:sz w:val="28"/>
          <w:szCs w:val="28"/>
        </w:rPr>
        <w:t>20-21 giugno 2020: benvenuta estate – benessere naturale</w:t>
      </w:r>
    </w:p>
    <w:p w14:paraId="6A823EFD" w14:textId="77777777" w:rsidR="00EF5D08" w:rsidRPr="00EF5D08" w:rsidRDefault="00EF5D08" w:rsidP="00EF5D08">
      <w:pPr>
        <w:pStyle w:val="Paragrafoelenco"/>
        <w:numPr>
          <w:ilvl w:val="0"/>
          <w:numId w:val="2"/>
        </w:numPr>
        <w:rPr>
          <w:rFonts w:asciiTheme="minorHAnsi" w:hAnsiTheme="minorHAnsi" w:cstheme="minorHAnsi"/>
          <w:sz w:val="28"/>
          <w:szCs w:val="28"/>
        </w:rPr>
      </w:pPr>
      <w:r w:rsidRPr="00EF5D08">
        <w:rPr>
          <w:rFonts w:asciiTheme="minorHAnsi" w:hAnsiTheme="minorHAnsi" w:cstheme="minorHAnsi"/>
          <w:sz w:val="28"/>
          <w:szCs w:val="28"/>
        </w:rPr>
        <w:t>12-13 settembre 2020: musica in giardino</w:t>
      </w:r>
    </w:p>
    <w:p w14:paraId="21B769AC" w14:textId="77777777" w:rsidR="00EF5D08" w:rsidRPr="00EF5D08" w:rsidRDefault="00EF5D08" w:rsidP="00EF5D08">
      <w:pPr>
        <w:pStyle w:val="Paragrafoelenco"/>
        <w:numPr>
          <w:ilvl w:val="0"/>
          <w:numId w:val="2"/>
        </w:numPr>
        <w:rPr>
          <w:rFonts w:asciiTheme="minorHAnsi" w:hAnsiTheme="minorHAnsi" w:cstheme="minorHAnsi"/>
          <w:sz w:val="28"/>
          <w:szCs w:val="28"/>
        </w:rPr>
      </w:pPr>
      <w:r w:rsidRPr="00EF5D08">
        <w:rPr>
          <w:rFonts w:asciiTheme="minorHAnsi" w:hAnsiTheme="minorHAnsi" w:cstheme="minorHAnsi"/>
          <w:sz w:val="28"/>
          <w:szCs w:val="28"/>
        </w:rPr>
        <w:t>3-4 ottobre 2020: benvenuto d’autunno – degustazioni guidate</w:t>
      </w:r>
    </w:p>
    <w:p w14:paraId="51E8AF88" w14:textId="6C082D8E" w:rsidR="00B16FAD" w:rsidRPr="00EF5D08" w:rsidRDefault="00B16FAD" w:rsidP="00EF5D08">
      <w:pPr>
        <w:widowControl w:val="0"/>
        <w:adjustRightInd w:val="0"/>
        <w:rPr>
          <w:rStyle w:val="p4"/>
          <w:rFonts w:asciiTheme="minorHAnsi" w:hAnsiTheme="minorHAnsi" w:cstheme="minorHAnsi"/>
          <w:sz w:val="28"/>
          <w:szCs w:val="28"/>
          <w:shd w:val="clear" w:color="auto" w:fill="FFFFFF"/>
        </w:rPr>
      </w:pPr>
    </w:p>
    <w:p w14:paraId="6310EFF9" w14:textId="77777777" w:rsidR="00710C63" w:rsidRPr="00EF5D08" w:rsidRDefault="00710C63" w:rsidP="00AD6B9F">
      <w:pPr>
        <w:widowControl w:val="0"/>
        <w:adjustRightInd w:val="0"/>
        <w:jc w:val="both"/>
        <w:rPr>
          <w:rFonts w:asciiTheme="minorHAnsi" w:hAnsiTheme="minorHAnsi" w:cstheme="minorHAnsi"/>
          <w:sz w:val="28"/>
          <w:szCs w:val="28"/>
        </w:rPr>
      </w:pPr>
    </w:p>
    <w:p w14:paraId="1BD2FD26" w14:textId="77777777" w:rsidR="00710C63" w:rsidRPr="00EF5D08" w:rsidRDefault="00710C63" w:rsidP="00AD6B9F">
      <w:pPr>
        <w:widowControl w:val="0"/>
        <w:adjustRightInd w:val="0"/>
        <w:jc w:val="both"/>
        <w:rPr>
          <w:rFonts w:asciiTheme="minorHAnsi" w:hAnsiTheme="minorHAnsi" w:cstheme="minorHAnsi"/>
          <w:sz w:val="28"/>
          <w:szCs w:val="28"/>
        </w:rPr>
      </w:pPr>
    </w:p>
    <w:p w14:paraId="08465E8B" w14:textId="77777777" w:rsidR="00A80583" w:rsidRPr="00EF5D08" w:rsidRDefault="00A80583" w:rsidP="00AD6B9F">
      <w:pPr>
        <w:widowControl w:val="0"/>
        <w:adjustRightInd w:val="0"/>
        <w:jc w:val="both"/>
        <w:rPr>
          <w:rFonts w:asciiTheme="minorHAnsi" w:hAnsiTheme="minorHAnsi" w:cstheme="minorHAnsi"/>
          <w:b/>
          <w:sz w:val="28"/>
          <w:szCs w:val="28"/>
        </w:rPr>
      </w:pPr>
      <w:r w:rsidRPr="00EF5D08">
        <w:rPr>
          <w:rFonts w:asciiTheme="minorHAnsi" w:hAnsiTheme="minorHAnsi" w:cstheme="minorHAnsi"/>
          <w:b/>
          <w:sz w:val="28"/>
          <w:szCs w:val="28"/>
        </w:rPr>
        <w:t>Ufficio stampa:</w:t>
      </w:r>
    </w:p>
    <w:p w14:paraId="0EA5B5C5" w14:textId="77777777" w:rsidR="00A80583" w:rsidRPr="00EF5D08" w:rsidRDefault="00A80583" w:rsidP="00AD6B9F">
      <w:pPr>
        <w:widowControl w:val="0"/>
        <w:adjustRightInd w:val="0"/>
        <w:jc w:val="both"/>
        <w:rPr>
          <w:rFonts w:asciiTheme="minorHAnsi" w:hAnsiTheme="minorHAnsi" w:cstheme="minorHAnsi"/>
          <w:sz w:val="28"/>
          <w:szCs w:val="28"/>
        </w:rPr>
      </w:pPr>
      <w:r w:rsidRPr="00EF5D08">
        <w:rPr>
          <w:rFonts w:asciiTheme="minorHAnsi" w:hAnsiTheme="minorHAnsi" w:cstheme="minorHAnsi"/>
          <w:sz w:val="28"/>
          <w:szCs w:val="28"/>
        </w:rPr>
        <w:t xml:space="preserve">Barbara Notaro Dietrich </w:t>
      </w:r>
      <w:proofErr w:type="spellStart"/>
      <w:r w:rsidRPr="00EF5D08">
        <w:rPr>
          <w:rFonts w:asciiTheme="minorHAnsi" w:hAnsiTheme="minorHAnsi" w:cstheme="minorHAnsi"/>
          <w:sz w:val="28"/>
          <w:szCs w:val="28"/>
        </w:rPr>
        <w:t>cell</w:t>
      </w:r>
      <w:proofErr w:type="spellEnd"/>
      <w:r w:rsidRPr="00EF5D08">
        <w:rPr>
          <w:rFonts w:asciiTheme="minorHAnsi" w:hAnsiTheme="minorHAnsi" w:cstheme="minorHAnsi"/>
          <w:sz w:val="28"/>
          <w:szCs w:val="28"/>
        </w:rPr>
        <w:t xml:space="preserve"> + 39 3487946585; </w:t>
      </w:r>
      <w:hyperlink r:id="rId12" w:history="1">
        <w:r w:rsidRPr="00EF5D08">
          <w:rPr>
            <w:rStyle w:val="Collegamentoipertestuale"/>
            <w:rFonts w:asciiTheme="minorHAnsi" w:hAnsiTheme="minorHAnsi" w:cstheme="minorHAnsi"/>
            <w:sz w:val="28"/>
            <w:szCs w:val="28"/>
          </w:rPr>
          <w:t>b.notarodietrich@gmail.com</w:t>
        </w:r>
      </w:hyperlink>
    </w:p>
    <w:p w14:paraId="063AEDAF" w14:textId="77777777" w:rsidR="00A80583" w:rsidRPr="00EF5D08" w:rsidRDefault="00A80583" w:rsidP="00AD6B9F">
      <w:pPr>
        <w:widowControl w:val="0"/>
        <w:adjustRightInd w:val="0"/>
        <w:jc w:val="both"/>
        <w:rPr>
          <w:rFonts w:asciiTheme="minorHAnsi" w:hAnsiTheme="minorHAnsi" w:cstheme="minorHAnsi"/>
          <w:sz w:val="28"/>
          <w:szCs w:val="28"/>
        </w:rPr>
      </w:pPr>
    </w:p>
    <w:p w14:paraId="1DBCFF02" w14:textId="77777777" w:rsidR="00710C63" w:rsidRPr="00EF5D08" w:rsidRDefault="00710C63" w:rsidP="00AD6B9F">
      <w:pPr>
        <w:widowControl w:val="0"/>
        <w:adjustRightInd w:val="0"/>
        <w:jc w:val="both"/>
        <w:rPr>
          <w:rFonts w:asciiTheme="minorHAnsi" w:hAnsiTheme="minorHAnsi" w:cstheme="minorHAnsi"/>
          <w:sz w:val="28"/>
          <w:szCs w:val="28"/>
        </w:rPr>
      </w:pPr>
    </w:p>
    <w:p w14:paraId="768FBE8C" w14:textId="77777777" w:rsidR="00B7208B" w:rsidRPr="00EF5D08" w:rsidRDefault="00B7208B" w:rsidP="00AD6B9F">
      <w:pPr>
        <w:widowControl w:val="0"/>
        <w:adjustRightInd w:val="0"/>
        <w:jc w:val="both"/>
        <w:rPr>
          <w:rFonts w:asciiTheme="minorHAnsi" w:hAnsiTheme="minorHAnsi" w:cstheme="minorHAnsi"/>
          <w:b/>
          <w:sz w:val="28"/>
          <w:szCs w:val="28"/>
        </w:rPr>
      </w:pPr>
      <w:r w:rsidRPr="00EF5D08">
        <w:rPr>
          <w:rFonts w:asciiTheme="minorHAnsi" w:hAnsiTheme="minorHAnsi" w:cstheme="minorHAnsi"/>
          <w:b/>
          <w:sz w:val="28"/>
          <w:szCs w:val="28"/>
        </w:rPr>
        <w:t>Fondazione Paolo e Carolina Zani:</w:t>
      </w:r>
    </w:p>
    <w:p w14:paraId="038E045D" w14:textId="77777777" w:rsidR="00B7208B" w:rsidRPr="00EF5D08" w:rsidRDefault="00B7208B" w:rsidP="00B7208B">
      <w:pPr>
        <w:rPr>
          <w:rFonts w:asciiTheme="minorHAnsi" w:hAnsiTheme="minorHAnsi" w:cstheme="minorHAnsi"/>
          <w:sz w:val="28"/>
          <w:szCs w:val="28"/>
        </w:rPr>
      </w:pPr>
      <w:r w:rsidRPr="00EF5D08">
        <w:rPr>
          <w:rFonts w:asciiTheme="minorHAnsi" w:hAnsiTheme="minorHAnsi" w:cstheme="minorHAnsi"/>
          <w:color w:val="000000"/>
          <w:sz w:val="28"/>
          <w:szCs w:val="28"/>
          <w:shd w:val="clear" w:color="auto" w:fill="FFFFFF"/>
        </w:rPr>
        <w:t xml:space="preserve">via </w:t>
      </w:r>
      <w:proofErr w:type="spellStart"/>
      <w:r w:rsidRPr="00EF5D08">
        <w:rPr>
          <w:rFonts w:asciiTheme="minorHAnsi" w:hAnsiTheme="minorHAnsi" w:cstheme="minorHAnsi"/>
          <w:color w:val="000000"/>
          <w:sz w:val="28"/>
          <w:szCs w:val="28"/>
          <w:shd w:val="clear" w:color="auto" w:fill="FFFFFF"/>
        </w:rPr>
        <w:t>Fantasina</w:t>
      </w:r>
      <w:proofErr w:type="spellEnd"/>
      <w:r w:rsidRPr="00EF5D08">
        <w:rPr>
          <w:rFonts w:asciiTheme="minorHAnsi" w:hAnsiTheme="minorHAnsi" w:cstheme="minorHAnsi"/>
          <w:color w:val="000000"/>
          <w:sz w:val="28"/>
          <w:szCs w:val="28"/>
          <w:shd w:val="clear" w:color="auto" w:fill="FFFFFF"/>
        </w:rPr>
        <w:t xml:space="preserve"> </w:t>
      </w:r>
      <w:proofErr w:type="gramStart"/>
      <w:r w:rsidRPr="00EF5D08">
        <w:rPr>
          <w:rFonts w:asciiTheme="minorHAnsi" w:hAnsiTheme="minorHAnsi" w:cstheme="minorHAnsi"/>
          <w:color w:val="000000"/>
          <w:sz w:val="28"/>
          <w:szCs w:val="28"/>
          <w:shd w:val="clear" w:color="auto" w:fill="FFFFFF"/>
        </w:rPr>
        <w:t>8  -</w:t>
      </w:r>
      <w:proofErr w:type="gramEnd"/>
      <w:r w:rsidRPr="00EF5D08">
        <w:rPr>
          <w:rFonts w:asciiTheme="minorHAnsi" w:hAnsiTheme="minorHAnsi" w:cstheme="minorHAnsi"/>
          <w:color w:val="000000"/>
          <w:sz w:val="28"/>
          <w:szCs w:val="28"/>
          <w:shd w:val="clear" w:color="auto" w:fill="FFFFFF"/>
        </w:rPr>
        <w:t xml:space="preserve"> 25060 Cellatica</w:t>
      </w:r>
    </w:p>
    <w:p w14:paraId="7A4A0EDE" w14:textId="77777777" w:rsidR="00B7208B" w:rsidRPr="00EF5D08" w:rsidRDefault="00B7208B" w:rsidP="00B7208B">
      <w:pPr>
        <w:shd w:val="clear" w:color="auto" w:fill="FFFFFF"/>
        <w:rPr>
          <w:rFonts w:asciiTheme="minorHAnsi" w:hAnsiTheme="minorHAnsi" w:cstheme="minorHAnsi"/>
          <w:color w:val="000000"/>
          <w:sz w:val="28"/>
          <w:szCs w:val="28"/>
        </w:rPr>
      </w:pPr>
      <w:r w:rsidRPr="00EF5D08">
        <w:rPr>
          <w:rFonts w:asciiTheme="minorHAnsi" w:hAnsiTheme="minorHAnsi" w:cstheme="minorHAnsi"/>
          <w:color w:val="000000"/>
          <w:sz w:val="28"/>
          <w:szCs w:val="28"/>
        </w:rPr>
        <w:t>Tel. 030/2520479</w:t>
      </w:r>
    </w:p>
    <w:p w14:paraId="06294580" w14:textId="77777777" w:rsidR="00B7208B" w:rsidRPr="00EF5D08" w:rsidRDefault="003029F9" w:rsidP="00B7208B">
      <w:pPr>
        <w:shd w:val="clear" w:color="auto" w:fill="FFFFFF"/>
        <w:rPr>
          <w:rFonts w:asciiTheme="minorHAnsi" w:hAnsiTheme="minorHAnsi" w:cstheme="minorHAnsi"/>
          <w:sz w:val="28"/>
          <w:szCs w:val="28"/>
        </w:rPr>
      </w:pPr>
      <w:hyperlink r:id="rId13" w:tgtFrame="_blank" w:history="1">
        <w:r w:rsidR="00B7208B" w:rsidRPr="00EF5D08">
          <w:rPr>
            <w:rStyle w:val="Collegamentoipertestuale"/>
            <w:rFonts w:asciiTheme="minorHAnsi" w:hAnsiTheme="minorHAnsi" w:cstheme="minorHAnsi"/>
            <w:color w:val="1155CC"/>
            <w:sz w:val="28"/>
            <w:szCs w:val="28"/>
          </w:rPr>
          <w:t>www.fondazionezani.com</w:t>
        </w:r>
      </w:hyperlink>
    </w:p>
    <w:p w14:paraId="785BF3DF" w14:textId="77777777" w:rsidR="008631B6" w:rsidRPr="00EF5D08" w:rsidRDefault="008631B6" w:rsidP="00B7208B">
      <w:pPr>
        <w:shd w:val="clear" w:color="auto" w:fill="FFFFFF"/>
        <w:rPr>
          <w:rFonts w:asciiTheme="minorHAnsi" w:hAnsiTheme="minorHAnsi" w:cstheme="minorHAnsi"/>
          <w:sz w:val="28"/>
          <w:szCs w:val="28"/>
        </w:rPr>
      </w:pPr>
    </w:p>
    <w:p w14:paraId="0E3BDC01" w14:textId="43DAF9E5" w:rsidR="008631B6" w:rsidRPr="00EF5D08" w:rsidRDefault="008631B6" w:rsidP="008631B6">
      <w:pPr>
        <w:shd w:val="clear" w:color="auto" w:fill="FFFFFF"/>
        <w:rPr>
          <w:rFonts w:asciiTheme="minorHAnsi" w:hAnsiTheme="minorHAnsi" w:cstheme="minorHAnsi"/>
          <w:b/>
          <w:sz w:val="28"/>
          <w:szCs w:val="28"/>
          <w:lang w:val="en-US"/>
        </w:rPr>
      </w:pPr>
      <w:r w:rsidRPr="00EF5D08">
        <w:rPr>
          <w:rFonts w:asciiTheme="minorHAnsi" w:hAnsiTheme="minorHAnsi" w:cstheme="minorHAnsi"/>
          <w:b/>
          <w:sz w:val="28"/>
          <w:szCs w:val="28"/>
          <w:lang w:val="en-US"/>
        </w:rPr>
        <w:t>INFO:</w:t>
      </w:r>
    </w:p>
    <w:p w14:paraId="2973CCBC" w14:textId="77777777" w:rsidR="008631B6" w:rsidRPr="00EF5D08" w:rsidRDefault="008631B6" w:rsidP="008631B6">
      <w:pPr>
        <w:shd w:val="clear" w:color="auto" w:fill="FFFFFF"/>
        <w:rPr>
          <w:rFonts w:asciiTheme="minorHAnsi" w:hAnsiTheme="minorHAnsi" w:cstheme="minorHAnsi"/>
          <w:color w:val="000000"/>
          <w:sz w:val="28"/>
          <w:szCs w:val="28"/>
        </w:rPr>
      </w:pPr>
      <w:r w:rsidRPr="00EF5D08">
        <w:rPr>
          <w:rFonts w:asciiTheme="minorHAnsi" w:hAnsiTheme="minorHAnsi" w:cstheme="minorHAnsi"/>
          <w:color w:val="000000"/>
          <w:sz w:val="28"/>
          <w:szCs w:val="28"/>
        </w:rPr>
        <w:t>L’accesso è consentito solo con visita guidata</w:t>
      </w:r>
    </w:p>
    <w:p w14:paraId="5A820EE1" w14:textId="77777777" w:rsidR="008631B6" w:rsidRPr="00EF5D08" w:rsidRDefault="008631B6" w:rsidP="008631B6">
      <w:pPr>
        <w:shd w:val="clear" w:color="auto" w:fill="FFFFFF"/>
        <w:rPr>
          <w:rFonts w:asciiTheme="minorHAnsi" w:hAnsiTheme="minorHAnsi" w:cstheme="minorHAnsi"/>
          <w:color w:val="000000"/>
          <w:sz w:val="28"/>
          <w:szCs w:val="28"/>
        </w:rPr>
      </w:pPr>
      <w:r w:rsidRPr="00EF5D08">
        <w:rPr>
          <w:rFonts w:asciiTheme="minorHAnsi" w:hAnsiTheme="minorHAnsi" w:cstheme="minorHAnsi"/>
          <w:color w:val="000000"/>
          <w:sz w:val="28"/>
          <w:szCs w:val="28"/>
        </w:rPr>
        <w:t>su prenotazione da effettuarsi sul sito:</w:t>
      </w:r>
    </w:p>
    <w:p w14:paraId="4A81ABA0" w14:textId="77777777" w:rsidR="008631B6" w:rsidRPr="00EF5D08" w:rsidRDefault="003029F9" w:rsidP="008631B6">
      <w:pPr>
        <w:shd w:val="clear" w:color="auto" w:fill="FFFFFF"/>
        <w:rPr>
          <w:rFonts w:asciiTheme="minorHAnsi" w:hAnsiTheme="minorHAnsi" w:cstheme="minorHAnsi"/>
          <w:color w:val="000000"/>
          <w:sz w:val="28"/>
          <w:szCs w:val="28"/>
        </w:rPr>
      </w:pPr>
      <w:hyperlink r:id="rId14" w:tgtFrame="_blank" w:history="1">
        <w:r w:rsidR="008631B6" w:rsidRPr="00EF5D08">
          <w:rPr>
            <w:rStyle w:val="Collegamentoipertestuale"/>
            <w:rFonts w:asciiTheme="minorHAnsi" w:hAnsiTheme="minorHAnsi" w:cstheme="minorHAnsi"/>
            <w:color w:val="1155CC"/>
            <w:sz w:val="28"/>
            <w:szCs w:val="28"/>
          </w:rPr>
          <w:t>www.fondazionezani.com</w:t>
        </w:r>
      </w:hyperlink>
    </w:p>
    <w:p w14:paraId="6BA1E374" w14:textId="77777777" w:rsidR="008631B6" w:rsidRPr="00EF5D08" w:rsidRDefault="008631B6" w:rsidP="008631B6">
      <w:pPr>
        <w:shd w:val="clear" w:color="auto" w:fill="FFFFFF"/>
        <w:rPr>
          <w:rFonts w:asciiTheme="minorHAnsi" w:hAnsiTheme="minorHAnsi" w:cstheme="minorHAnsi"/>
          <w:color w:val="000000"/>
          <w:sz w:val="28"/>
          <w:szCs w:val="28"/>
        </w:rPr>
      </w:pPr>
    </w:p>
    <w:p w14:paraId="3C9FBA2C" w14:textId="77777777" w:rsidR="008631B6" w:rsidRPr="00EF5D08" w:rsidRDefault="008631B6" w:rsidP="008631B6">
      <w:pPr>
        <w:shd w:val="clear" w:color="auto" w:fill="FFFFFF"/>
        <w:rPr>
          <w:rFonts w:asciiTheme="minorHAnsi" w:hAnsiTheme="minorHAnsi" w:cstheme="minorHAnsi"/>
          <w:color w:val="000000"/>
          <w:sz w:val="28"/>
          <w:szCs w:val="28"/>
        </w:rPr>
      </w:pPr>
      <w:r w:rsidRPr="00EF5D08">
        <w:rPr>
          <w:rFonts w:asciiTheme="minorHAnsi" w:hAnsiTheme="minorHAnsi" w:cstheme="minorHAnsi"/>
          <w:color w:val="000000"/>
          <w:sz w:val="28"/>
          <w:szCs w:val="28"/>
        </w:rPr>
        <w:t xml:space="preserve">Orari: </w:t>
      </w:r>
      <w:proofErr w:type="spellStart"/>
      <w:r w:rsidRPr="00EF5D08">
        <w:rPr>
          <w:rFonts w:asciiTheme="minorHAnsi" w:hAnsiTheme="minorHAnsi" w:cstheme="minorHAnsi"/>
          <w:color w:val="000000"/>
          <w:sz w:val="28"/>
          <w:szCs w:val="28"/>
        </w:rPr>
        <w:t>martedi</w:t>
      </w:r>
      <w:proofErr w:type="spellEnd"/>
      <w:r w:rsidRPr="00EF5D08">
        <w:rPr>
          <w:rFonts w:asciiTheme="minorHAnsi" w:hAnsiTheme="minorHAnsi" w:cstheme="minorHAnsi"/>
          <w:color w:val="000000"/>
          <w:sz w:val="28"/>
          <w:szCs w:val="28"/>
        </w:rPr>
        <w:t>-venerdì: 9-13; sabato-domenica: 10-17</w:t>
      </w:r>
    </w:p>
    <w:p w14:paraId="56B60C84" w14:textId="77777777" w:rsidR="008631B6" w:rsidRPr="00EF5D08" w:rsidRDefault="008631B6" w:rsidP="008631B6">
      <w:pPr>
        <w:shd w:val="clear" w:color="auto" w:fill="FFFFFF"/>
        <w:rPr>
          <w:rFonts w:asciiTheme="minorHAnsi" w:hAnsiTheme="minorHAnsi" w:cstheme="minorHAnsi"/>
          <w:color w:val="000000"/>
          <w:sz w:val="28"/>
          <w:szCs w:val="28"/>
        </w:rPr>
      </w:pPr>
    </w:p>
    <w:p w14:paraId="210AF853" w14:textId="77777777" w:rsidR="008631B6" w:rsidRPr="00EF5D08" w:rsidRDefault="008631B6" w:rsidP="008631B6">
      <w:pPr>
        <w:shd w:val="clear" w:color="auto" w:fill="FFFFFF"/>
        <w:rPr>
          <w:rFonts w:asciiTheme="minorHAnsi" w:hAnsiTheme="minorHAnsi" w:cstheme="minorHAnsi"/>
          <w:color w:val="000000"/>
          <w:sz w:val="28"/>
          <w:szCs w:val="28"/>
        </w:rPr>
      </w:pPr>
      <w:r w:rsidRPr="00EF5D08">
        <w:rPr>
          <w:rFonts w:asciiTheme="minorHAnsi" w:hAnsiTheme="minorHAnsi" w:cstheme="minorHAnsi"/>
          <w:color w:val="000000"/>
          <w:sz w:val="28"/>
          <w:szCs w:val="28"/>
        </w:rPr>
        <w:t>Costo biglietto:</w:t>
      </w:r>
    </w:p>
    <w:p w14:paraId="3CE54FDC" w14:textId="77777777" w:rsidR="008631B6" w:rsidRPr="00EF5D08" w:rsidRDefault="008631B6" w:rsidP="008631B6">
      <w:pPr>
        <w:shd w:val="clear" w:color="auto" w:fill="FFFFFF"/>
        <w:rPr>
          <w:rFonts w:asciiTheme="minorHAnsi" w:hAnsiTheme="minorHAnsi" w:cstheme="minorHAnsi"/>
          <w:color w:val="000000"/>
          <w:sz w:val="28"/>
          <w:szCs w:val="28"/>
        </w:rPr>
      </w:pPr>
      <w:r w:rsidRPr="00EF5D08">
        <w:rPr>
          <w:rFonts w:asciiTheme="minorHAnsi" w:hAnsiTheme="minorHAnsi" w:cstheme="minorHAnsi"/>
          <w:color w:val="000000"/>
          <w:sz w:val="28"/>
          <w:szCs w:val="28"/>
        </w:rPr>
        <w:t>Intero: 10 euro</w:t>
      </w:r>
    </w:p>
    <w:p w14:paraId="44357E3E" w14:textId="77777777" w:rsidR="008631B6" w:rsidRPr="00EF5D08" w:rsidRDefault="008631B6" w:rsidP="008631B6">
      <w:pPr>
        <w:shd w:val="clear" w:color="auto" w:fill="FFFFFF"/>
        <w:rPr>
          <w:rFonts w:asciiTheme="minorHAnsi" w:hAnsiTheme="minorHAnsi" w:cstheme="minorHAnsi"/>
          <w:color w:val="000000"/>
          <w:sz w:val="28"/>
          <w:szCs w:val="28"/>
        </w:rPr>
      </w:pPr>
      <w:r w:rsidRPr="00EF5D08">
        <w:rPr>
          <w:rFonts w:asciiTheme="minorHAnsi" w:hAnsiTheme="minorHAnsi" w:cstheme="minorHAnsi"/>
          <w:color w:val="000000"/>
          <w:sz w:val="28"/>
          <w:szCs w:val="28"/>
        </w:rPr>
        <w:t>Ridotto: 7 euro</w:t>
      </w:r>
    </w:p>
    <w:p w14:paraId="2583943F" w14:textId="77777777" w:rsidR="00EF5D08" w:rsidRDefault="008631B6" w:rsidP="00EF5D08">
      <w:pPr>
        <w:shd w:val="clear" w:color="auto" w:fill="FFFFFF"/>
        <w:rPr>
          <w:rFonts w:asciiTheme="minorHAnsi" w:hAnsiTheme="minorHAnsi" w:cstheme="minorHAnsi"/>
          <w:color w:val="000000"/>
          <w:sz w:val="28"/>
          <w:szCs w:val="28"/>
        </w:rPr>
      </w:pPr>
      <w:r w:rsidRPr="00EF5D08">
        <w:rPr>
          <w:rFonts w:asciiTheme="minorHAnsi" w:hAnsiTheme="minorHAnsi" w:cstheme="minorHAnsi"/>
          <w:color w:val="000000"/>
          <w:sz w:val="28"/>
          <w:szCs w:val="28"/>
        </w:rPr>
        <w:t>Scolaresche: 5 euro</w:t>
      </w:r>
    </w:p>
    <w:p w14:paraId="3501714F" w14:textId="77777777" w:rsidR="00EF5D08" w:rsidRDefault="00EF5D08" w:rsidP="00EF5D08">
      <w:pPr>
        <w:shd w:val="clear" w:color="auto" w:fill="FFFFFF"/>
        <w:rPr>
          <w:rFonts w:asciiTheme="minorHAnsi" w:hAnsiTheme="minorHAnsi" w:cstheme="minorHAnsi"/>
          <w:b/>
          <w:bCs/>
          <w:sz w:val="28"/>
          <w:szCs w:val="28"/>
        </w:rPr>
      </w:pPr>
    </w:p>
    <w:p w14:paraId="2838DBBA" w14:textId="42B1AB32" w:rsidR="00DD5A11" w:rsidRPr="00EF5D08" w:rsidRDefault="00DD5A11" w:rsidP="00EF5D08">
      <w:pPr>
        <w:shd w:val="clear" w:color="auto" w:fill="FFFFFF"/>
        <w:rPr>
          <w:rFonts w:asciiTheme="minorHAnsi" w:hAnsiTheme="minorHAnsi" w:cstheme="minorHAnsi"/>
          <w:color w:val="000000"/>
          <w:sz w:val="28"/>
          <w:szCs w:val="28"/>
        </w:rPr>
      </w:pPr>
      <w:r w:rsidRPr="00EF5D08">
        <w:rPr>
          <w:rFonts w:asciiTheme="minorHAnsi" w:hAnsiTheme="minorHAnsi" w:cstheme="minorHAnsi"/>
          <w:b/>
          <w:bCs/>
          <w:sz w:val="28"/>
          <w:szCs w:val="28"/>
        </w:rPr>
        <w:lastRenderedPageBreak/>
        <w:t>Didascalie immagini</w:t>
      </w:r>
    </w:p>
    <w:p w14:paraId="336BB6B5" w14:textId="77777777" w:rsidR="00DD5A11" w:rsidRPr="00EF5D08" w:rsidRDefault="00DD5A11" w:rsidP="00DD5A11">
      <w:pPr>
        <w:pStyle w:val="Paragrafobase"/>
        <w:suppressAutoHyphens/>
        <w:spacing w:before="57" w:line="360" w:lineRule="auto"/>
        <w:rPr>
          <w:rFonts w:asciiTheme="minorHAnsi" w:hAnsiTheme="minorHAnsi" w:cstheme="minorHAnsi"/>
          <w:b/>
          <w:bCs/>
          <w:sz w:val="28"/>
          <w:szCs w:val="28"/>
        </w:rPr>
      </w:pPr>
    </w:p>
    <w:p w14:paraId="285237ED" w14:textId="09721D12"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pacing w:val="2"/>
          <w:sz w:val="28"/>
          <w:szCs w:val="28"/>
        </w:rPr>
      </w:pPr>
      <w:r w:rsidRPr="00EF5D08">
        <w:rPr>
          <w:rFonts w:asciiTheme="minorHAnsi" w:hAnsiTheme="minorHAnsi" w:cstheme="minorHAnsi"/>
          <w:i/>
          <w:iCs/>
          <w:sz w:val="28"/>
          <w:szCs w:val="28"/>
        </w:rPr>
        <w:t xml:space="preserve">Allestimento a lapidario di una parete del portico occidentale nel giardino in cui spiccano </w:t>
      </w:r>
      <w:r w:rsidRPr="00EF5D08">
        <w:rPr>
          <w:rFonts w:asciiTheme="minorHAnsi" w:hAnsiTheme="minorHAnsi" w:cstheme="minorHAnsi"/>
          <w:i/>
          <w:iCs/>
          <w:spacing w:val="2"/>
          <w:sz w:val="28"/>
          <w:szCs w:val="28"/>
        </w:rPr>
        <w:t xml:space="preserve">due </w:t>
      </w:r>
      <w:r w:rsidRPr="00EF5D08">
        <w:rPr>
          <w:rFonts w:asciiTheme="minorHAnsi" w:hAnsiTheme="minorHAnsi" w:cstheme="minorHAnsi"/>
          <w:spacing w:val="2"/>
          <w:sz w:val="28"/>
          <w:szCs w:val="28"/>
        </w:rPr>
        <w:t>Busti femminili</w:t>
      </w:r>
      <w:r w:rsidRPr="00EF5D08">
        <w:rPr>
          <w:rFonts w:asciiTheme="minorHAnsi" w:hAnsiTheme="minorHAnsi" w:cstheme="minorHAnsi"/>
          <w:i/>
          <w:iCs/>
          <w:spacing w:val="2"/>
          <w:sz w:val="28"/>
          <w:szCs w:val="28"/>
        </w:rPr>
        <w:t xml:space="preserve"> attribuiti a Giusto Le Court (1627-1679) in marmo di Carrara (</w:t>
      </w:r>
      <w:proofErr w:type="spellStart"/>
      <w:r w:rsidRPr="00EF5D08">
        <w:rPr>
          <w:rFonts w:asciiTheme="minorHAnsi" w:hAnsiTheme="minorHAnsi" w:cstheme="minorHAnsi"/>
          <w:i/>
          <w:iCs/>
          <w:spacing w:val="2"/>
          <w:sz w:val="28"/>
          <w:szCs w:val="28"/>
        </w:rPr>
        <w:t>inv</w:t>
      </w:r>
      <w:proofErr w:type="spellEnd"/>
      <w:r w:rsidRPr="00EF5D08">
        <w:rPr>
          <w:rFonts w:asciiTheme="minorHAnsi" w:hAnsiTheme="minorHAnsi" w:cstheme="minorHAnsi"/>
          <w:i/>
          <w:iCs/>
          <w:spacing w:val="2"/>
          <w:sz w:val="28"/>
          <w:szCs w:val="28"/>
        </w:rPr>
        <w:t>. G180.1-G108.2)</w:t>
      </w:r>
    </w:p>
    <w:p w14:paraId="2D50C11E"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0E0D761E" w14:textId="7B52DF9A"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pacing w:val="2"/>
          <w:sz w:val="28"/>
          <w:szCs w:val="28"/>
        </w:rPr>
      </w:pPr>
      <w:r w:rsidRPr="00EF5D08">
        <w:rPr>
          <w:rFonts w:asciiTheme="minorHAnsi" w:hAnsiTheme="minorHAnsi" w:cstheme="minorHAnsi"/>
          <w:i/>
          <w:iCs/>
          <w:sz w:val="28"/>
          <w:szCs w:val="28"/>
        </w:rPr>
        <w:t xml:space="preserve">Scorcio del giardino con scultura </w:t>
      </w:r>
      <w:r w:rsidRPr="00EF5D08">
        <w:rPr>
          <w:rFonts w:asciiTheme="minorHAnsi" w:hAnsiTheme="minorHAnsi" w:cstheme="minorHAnsi"/>
          <w:i/>
          <w:iCs/>
          <w:spacing w:val="2"/>
          <w:sz w:val="28"/>
          <w:szCs w:val="28"/>
        </w:rPr>
        <w:t xml:space="preserve">in pietra arenaria grigia di </w:t>
      </w:r>
      <w:proofErr w:type="spellStart"/>
      <w:r w:rsidRPr="00EF5D08">
        <w:rPr>
          <w:rFonts w:asciiTheme="minorHAnsi" w:hAnsiTheme="minorHAnsi" w:cstheme="minorHAnsi"/>
          <w:i/>
          <w:iCs/>
          <w:spacing w:val="2"/>
          <w:sz w:val="28"/>
          <w:szCs w:val="28"/>
        </w:rPr>
        <w:t>Jan</w:t>
      </w:r>
      <w:proofErr w:type="spellEnd"/>
      <w:r w:rsidRPr="00EF5D08">
        <w:rPr>
          <w:rFonts w:asciiTheme="minorHAnsi" w:hAnsiTheme="minorHAnsi" w:cstheme="minorHAnsi"/>
          <w:i/>
          <w:iCs/>
          <w:spacing w:val="2"/>
          <w:sz w:val="28"/>
          <w:szCs w:val="28"/>
        </w:rPr>
        <w:t xml:space="preserve"> Pieter Van </w:t>
      </w:r>
      <w:proofErr w:type="spellStart"/>
      <w:r w:rsidRPr="00EF5D08">
        <w:rPr>
          <w:rFonts w:asciiTheme="minorHAnsi" w:hAnsiTheme="minorHAnsi" w:cstheme="minorHAnsi"/>
          <w:i/>
          <w:iCs/>
          <w:spacing w:val="2"/>
          <w:sz w:val="28"/>
          <w:szCs w:val="28"/>
        </w:rPr>
        <w:t>Baurscheit</w:t>
      </w:r>
      <w:proofErr w:type="spellEnd"/>
      <w:r w:rsidRPr="00EF5D08">
        <w:rPr>
          <w:rFonts w:asciiTheme="minorHAnsi" w:hAnsiTheme="minorHAnsi" w:cstheme="minorHAnsi"/>
          <w:i/>
          <w:iCs/>
          <w:spacing w:val="2"/>
          <w:sz w:val="28"/>
          <w:szCs w:val="28"/>
        </w:rPr>
        <w:t xml:space="preserve"> il Vecchio (1669-1728) con</w:t>
      </w:r>
      <w:r w:rsidRPr="00EF5D08">
        <w:rPr>
          <w:rFonts w:asciiTheme="minorHAnsi" w:hAnsiTheme="minorHAnsi" w:cstheme="minorHAnsi"/>
          <w:i/>
          <w:iCs/>
          <w:sz w:val="28"/>
          <w:szCs w:val="28"/>
        </w:rPr>
        <w:t xml:space="preserve"> </w:t>
      </w:r>
      <w:r w:rsidRPr="00EF5D08">
        <w:rPr>
          <w:rFonts w:asciiTheme="minorHAnsi" w:hAnsiTheme="minorHAnsi" w:cstheme="minorHAnsi"/>
          <w:spacing w:val="2"/>
          <w:sz w:val="28"/>
          <w:szCs w:val="28"/>
        </w:rPr>
        <w:t>Due putti con ghirlanda</w:t>
      </w:r>
      <w:r w:rsidRPr="00EF5D08">
        <w:rPr>
          <w:rFonts w:asciiTheme="minorHAnsi" w:hAnsiTheme="minorHAnsi" w:cstheme="minorHAnsi"/>
          <w:i/>
          <w:iCs/>
          <w:spacing w:val="2"/>
          <w:sz w:val="28"/>
          <w:szCs w:val="28"/>
        </w:rPr>
        <w:t xml:space="preserve"> </w:t>
      </w:r>
      <w:r w:rsidRPr="00EF5D08">
        <w:rPr>
          <w:rFonts w:asciiTheme="minorHAnsi" w:hAnsiTheme="minorHAnsi" w:cstheme="minorHAnsi"/>
          <w:spacing w:val="2"/>
          <w:sz w:val="28"/>
          <w:szCs w:val="28"/>
        </w:rPr>
        <w:t>di fiori e tartaruga (</w:t>
      </w:r>
      <w:proofErr w:type="spellStart"/>
      <w:r w:rsidRPr="00EF5D08">
        <w:rPr>
          <w:rFonts w:asciiTheme="minorHAnsi" w:hAnsiTheme="minorHAnsi" w:cstheme="minorHAnsi"/>
          <w:spacing w:val="2"/>
          <w:sz w:val="28"/>
          <w:szCs w:val="28"/>
        </w:rPr>
        <w:t>inv</w:t>
      </w:r>
      <w:proofErr w:type="spellEnd"/>
      <w:r w:rsidRPr="00EF5D08">
        <w:rPr>
          <w:rFonts w:asciiTheme="minorHAnsi" w:hAnsiTheme="minorHAnsi" w:cstheme="minorHAnsi"/>
          <w:spacing w:val="2"/>
          <w:sz w:val="28"/>
          <w:szCs w:val="28"/>
        </w:rPr>
        <w:t>. G7)</w:t>
      </w:r>
    </w:p>
    <w:p w14:paraId="357904B0"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7EB598B8" w14:textId="73C52C12"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Grande portico occidentale in cui spiccano quattro </w:t>
      </w:r>
      <w:r w:rsidRPr="00EF5D08">
        <w:rPr>
          <w:rFonts w:asciiTheme="minorHAnsi" w:hAnsiTheme="minorHAnsi" w:cstheme="minorHAnsi"/>
          <w:sz w:val="28"/>
          <w:szCs w:val="28"/>
        </w:rPr>
        <w:t>Portavasi</w:t>
      </w:r>
      <w:r w:rsidRPr="00EF5D08">
        <w:rPr>
          <w:rFonts w:asciiTheme="minorHAnsi" w:hAnsiTheme="minorHAnsi" w:cstheme="minorHAnsi"/>
          <w:i/>
          <w:iCs/>
          <w:sz w:val="28"/>
          <w:szCs w:val="28"/>
        </w:rPr>
        <w:t xml:space="preserve"> francesi in ghisa e smalto del 1860 circa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xml:space="preserve">. G127.1-4), un </w:t>
      </w:r>
      <w:r w:rsidRPr="00EF5D08">
        <w:rPr>
          <w:rFonts w:asciiTheme="minorHAnsi" w:hAnsiTheme="minorHAnsi" w:cstheme="minorHAnsi"/>
          <w:sz w:val="28"/>
          <w:szCs w:val="28"/>
        </w:rPr>
        <w:t>Tavolo Carlo X</w:t>
      </w:r>
      <w:r w:rsidRPr="00EF5D08">
        <w:rPr>
          <w:rFonts w:asciiTheme="minorHAnsi" w:hAnsiTheme="minorHAnsi" w:cstheme="minorHAnsi"/>
          <w:i/>
          <w:iCs/>
          <w:sz w:val="28"/>
          <w:szCs w:val="28"/>
        </w:rPr>
        <w:t xml:space="preserve"> di manifattura genovese del 1830 circa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xml:space="preserve">. G140) e una scultura con </w:t>
      </w:r>
      <w:r w:rsidRPr="00EF5D08">
        <w:rPr>
          <w:rFonts w:asciiTheme="minorHAnsi" w:hAnsiTheme="minorHAnsi" w:cstheme="minorHAnsi"/>
          <w:sz w:val="28"/>
          <w:szCs w:val="28"/>
        </w:rPr>
        <w:t>Ercole e Caco</w:t>
      </w:r>
      <w:r w:rsidRPr="00EF5D08">
        <w:rPr>
          <w:rFonts w:asciiTheme="minorHAnsi" w:hAnsiTheme="minorHAnsi" w:cstheme="minorHAnsi"/>
          <w:i/>
          <w:iCs/>
          <w:sz w:val="28"/>
          <w:szCs w:val="28"/>
        </w:rPr>
        <w:t xml:space="preserve"> di manifattura emiliana del XVI 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G144).</w:t>
      </w:r>
    </w:p>
    <w:p w14:paraId="17B0C14F"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72F4ADEA" w14:textId="5FD83F4D"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Grande portico occidentale con </w:t>
      </w:r>
      <w:r w:rsidRPr="00EF5D08">
        <w:rPr>
          <w:rFonts w:asciiTheme="minorHAnsi" w:hAnsiTheme="minorHAnsi" w:cstheme="minorHAnsi"/>
          <w:sz w:val="28"/>
          <w:szCs w:val="28"/>
        </w:rPr>
        <w:t xml:space="preserve">Console </w:t>
      </w:r>
      <w:r w:rsidRPr="00EF5D08">
        <w:rPr>
          <w:rFonts w:asciiTheme="minorHAnsi" w:hAnsiTheme="minorHAnsi" w:cstheme="minorHAnsi"/>
          <w:i/>
          <w:iCs/>
          <w:sz w:val="28"/>
          <w:szCs w:val="28"/>
        </w:rPr>
        <w:t xml:space="preserve">romana del XVIII secolo, due sculture in porfido con </w:t>
      </w:r>
      <w:r w:rsidRPr="00EF5D08">
        <w:rPr>
          <w:rFonts w:asciiTheme="minorHAnsi" w:hAnsiTheme="minorHAnsi" w:cstheme="minorHAnsi"/>
          <w:sz w:val="28"/>
          <w:szCs w:val="28"/>
        </w:rPr>
        <w:t>Leoni capitolini (</w:t>
      </w:r>
      <w:proofErr w:type="spellStart"/>
      <w:r w:rsidRPr="00EF5D08">
        <w:rPr>
          <w:rFonts w:asciiTheme="minorHAnsi" w:hAnsiTheme="minorHAnsi" w:cstheme="minorHAnsi"/>
          <w:sz w:val="28"/>
          <w:szCs w:val="28"/>
        </w:rPr>
        <w:t>inv</w:t>
      </w:r>
      <w:proofErr w:type="spellEnd"/>
      <w:r w:rsidRPr="00EF5D08">
        <w:rPr>
          <w:rFonts w:asciiTheme="minorHAnsi" w:hAnsiTheme="minorHAnsi" w:cstheme="minorHAnsi"/>
          <w:sz w:val="28"/>
          <w:szCs w:val="28"/>
        </w:rPr>
        <w:t>. G128.1-2)</w:t>
      </w:r>
    </w:p>
    <w:p w14:paraId="2FC0EF62"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17AC425E" w14:textId="7250A2AD"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Scorcio del giardino con il portico settentrionale e uno dei due vasi in stile rinascimentale in pietra calcarea del 1860 circa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G47)</w:t>
      </w:r>
    </w:p>
    <w:p w14:paraId="467AD9BA"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71FF9CA5" w14:textId="2C57ADB2"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Scorcio del giardino con ingresso all’</w:t>
      </w:r>
      <w:proofErr w:type="spellStart"/>
      <w:r w:rsidRPr="00EF5D08">
        <w:rPr>
          <w:rFonts w:asciiTheme="minorHAnsi" w:hAnsiTheme="minorHAnsi" w:cstheme="minorHAnsi"/>
          <w:i/>
          <w:iCs/>
          <w:sz w:val="28"/>
          <w:szCs w:val="28"/>
        </w:rPr>
        <w:t>Hortus</w:t>
      </w:r>
      <w:proofErr w:type="spellEnd"/>
      <w:r w:rsidRPr="00EF5D08">
        <w:rPr>
          <w:rFonts w:asciiTheme="minorHAnsi" w:hAnsiTheme="minorHAnsi" w:cstheme="minorHAnsi"/>
          <w:i/>
          <w:iCs/>
          <w:sz w:val="28"/>
          <w:szCs w:val="28"/>
        </w:rPr>
        <w:t xml:space="preserve"> </w:t>
      </w:r>
      <w:proofErr w:type="spellStart"/>
      <w:r w:rsidRPr="00EF5D08">
        <w:rPr>
          <w:rFonts w:asciiTheme="minorHAnsi" w:hAnsiTheme="minorHAnsi" w:cstheme="minorHAnsi"/>
          <w:i/>
          <w:iCs/>
          <w:sz w:val="28"/>
          <w:szCs w:val="28"/>
        </w:rPr>
        <w:t>Conclusus</w:t>
      </w:r>
      <w:proofErr w:type="spellEnd"/>
      <w:r w:rsidRPr="00EF5D08">
        <w:rPr>
          <w:rFonts w:asciiTheme="minorHAnsi" w:hAnsiTheme="minorHAnsi" w:cstheme="minorHAnsi"/>
          <w:i/>
          <w:iCs/>
          <w:sz w:val="28"/>
          <w:szCs w:val="28"/>
        </w:rPr>
        <w:t xml:space="preserve"> (Giardino di Minerva) con alti pilastri sormontati da una coppia di </w:t>
      </w:r>
      <w:r w:rsidRPr="00EF5D08">
        <w:rPr>
          <w:rFonts w:asciiTheme="minorHAnsi" w:hAnsiTheme="minorHAnsi" w:cstheme="minorHAnsi"/>
          <w:sz w:val="28"/>
          <w:szCs w:val="28"/>
        </w:rPr>
        <w:t>Vasi a coppa</w:t>
      </w:r>
      <w:r w:rsidRPr="00EF5D08">
        <w:rPr>
          <w:rFonts w:asciiTheme="minorHAnsi" w:hAnsiTheme="minorHAnsi" w:cstheme="minorHAnsi"/>
          <w:i/>
          <w:iCs/>
          <w:sz w:val="28"/>
          <w:szCs w:val="28"/>
        </w:rPr>
        <w:t xml:space="preserve"> in travertino di manifattura romana del XVI 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xml:space="preserve">. G210 e G211)  </w:t>
      </w:r>
    </w:p>
    <w:p w14:paraId="76294B3E"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2938798B" w14:textId="6CC0653B"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Scorcio del giardino con composizione di bossi a palla e </w:t>
      </w:r>
      <w:r w:rsidRPr="00EF5D08">
        <w:rPr>
          <w:rFonts w:asciiTheme="minorHAnsi" w:hAnsiTheme="minorHAnsi" w:cstheme="minorHAnsi"/>
          <w:sz w:val="28"/>
          <w:szCs w:val="28"/>
        </w:rPr>
        <w:t>Vaso a coppa</w:t>
      </w:r>
      <w:r w:rsidRPr="00EF5D08">
        <w:rPr>
          <w:rFonts w:asciiTheme="minorHAnsi" w:hAnsiTheme="minorHAnsi" w:cstheme="minorHAnsi"/>
          <w:i/>
          <w:iCs/>
          <w:sz w:val="28"/>
          <w:szCs w:val="28"/>
        </w:rPr>
        <w:t xml:space="preserve"> ovale </w:t>
      </w:r>
      <w:proofErr w:type="spellStart"/>
      <w:r w:rsidRPr="00EF5D08">
        <w:rPr>
          <w:rFonts w:asciiTheme="minorHAnsi" w:hAnsiTheme="minorHAnsi" w:cstheme="minorHAnsi"/>
          <w:i/>
          <w:iCs/>
          <w:sz w:val="28"/>
          <w:szCs w:val="28"/>
        </w:rPr>
        <w:lastRenderedPageBreak/>
        <w:t>bacellata</w:t>
      </w:r>
      <w:proofErr w:type="spellEnd"/>
      <w:r w:rsidRPr="00EF5D08">
        <w:rPr>
          <w:rFonts w:asciiTheme="minorHAnsi" w:hAnsiTheme="minorHAnsi" w:cstheme="minorHAnsi"/>
          <w:i/>
          <w:iCs/>
          <w:sz w:val="28"/>
          <w:szCs w:val="28"/>
        </w:rPr>
        <w:t xml:space="preserve"> in marmo bianco di carrara, manifattura italiana del XVIII 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G83)</w:t>
      </w:r>
    </w:p>
    <w:p w14:paraId="769B9240"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49468966" w14:textId="2824067F"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Scorcio del giardino con </w:t>
      </w:r>
      <w:r w:rsidRPr="00EF5D08">
        <w:rPr>
          <w:rFonts w:asciiTheme="minorHAnsi" w:hAnsiTheme="minorHAnsi" w:cstheme="minorHAnsi"/>
          <w:sz w:val="28"/>
          <w:szCs w:val="28"/>
        </w:rPr>
        <w:t>Busto di imperatore romano</w:t>
      </w:r>
      <w:r w:rsidRPr="00EF5D08">
        <w:rPr>
          <w:rFonts w:asciiTheme="minorHAnsi" w:hAnsiTheme="minorHAnsi" w:cstheme="minorHAnsi"/>
          <w:i/>
          <w:iCs/>
          <w:sz w:val="28"/>
          <w:szCs w:val="28"/>
        </w:rPr>
        <w:t xml:space="preserve"> in marmo bianco (Ottaviano Augusto o Tiberio), manifattura italiana del XVII 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G73)</w:t>
      </w:r>
    </w:p>
    <w:p w14:paraId="3211FA7A" w14:textId="77777777" w:rsidR="00DD5A11" w:rsidRPr="00EF5D08" w:rsidRDefault="00DD5A11" w:rsidP="00DD5A11">
      <w:pPr>
        <w:pStyle w:val="Paragrafobase"/>
        <w:suppressAutoHyphens/>
        <w:spacing w:line="360" w:lineRule="auto"/>
        <w:rPr>
          <w:rFonts w:asciiTheme="minorHAnsi" w:hAnsiTheme="minorHAnsi" w:cstheme="minorHAnsi"/>
          <w:i/>
          <w:iCs/>
          <w:smallCaps/>
          <w:sz w:val="28"/>
          <w:szCs w:val="28"/>
        </w:rPr>
      </w:pPr>
    </w:p>
    <w:p w14:paraId="76C2EDCA" w14:textId="080592F1"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Scorcio di giardino con </w:t>
      </w:r>
      <w:r w:rsidRPr="00EF5D08">
        <w:rPr>
          <w:rFonts w:asciiTheme="minorHAnsi" w:hAnsiTheme="minorHAnsi" w:cstheme="minorHAnsi"/>
          <w:sz w:val="28"/>
          <w:szCs w:val="28"/>
        </w:rPr>
        <w:t xml:space="preserve">Fontana </w:t>
      </w:r>
      <w:r w:rsidRPr="00EF5D08">
        <w:rPr>
          <w:rFonts w:asciiTheme="minorHAnsi" w:hAnsiTheme="minorHAnsi" w:cstheme="minorHAnsi"/>
          <w:i/>
          <w:iCs/>
          <w:sz w:val="28"/>
          <w:szCs w:val="28"/>
        </w:rPr>
        <w:t>bresciana con</w:t>
      </w:r>
      <w:ins w:id="6" w:author="Segreteria - Fondazione Zani" w:date="2020-04-27T17:30:00Z">
        <w:r w:rsidR="00B51324">
          <w:rPr>
            <w:rFonts w:asciiTheme="minorHAnsi" w:hAnsiTheme="minorHAnsi" w:cstheme="minorHAnsi"/>
            <w:i/>
            <w:iCs/>
            <w:sz w:val="28"/>
            <w:szCs w:val="28"/>
          </w:rPr>
          <w:t xml:space="preserve"> </w:t>
        </w:r>
      </w:ins>
      <w:del w:id="7" w:author="Segreteria - Fondazione Zani" w:date="2020-04-27T17:30:00Z">
        <w:r w:rsidRPr="00EF5D08" w:rsidDel="00B51324">
          <w:rPr>
            <w:rFonts w:asciiTheme="minorHAnsi" w:hAnsiTheme="minorHAnsi" w:cstheme="minorHAnsi"/>
            <w:i/>
            <w:iCs/>
            <w:sz w:val="28"/>
            <w:szCs w:val="28"/>
          </w:rPr>
          <w:delText> </w:delText>
        </w:r>
      </w:del>
      <w:r w:rsidRPr="00EF5D08">
        <w:rPr>
          <w:rFonts w:asciiTheme="minorHAnsi" w:hAnsiTheme="minorHAnsi" w:cstheme="minorHAnsi"/>
          <w:i/>
          <w:iCs/>
          <w:sz w:val="28"/>
          <w:szCs w:val="28"/>
        </w:rPr>
        <w:t>mascherone del XVII</w:t>
      </w:r>
      <w:ins w:id="8" w:author="Segreteria - Fondazione Zani" w:date="2020-04-27T17:30:00Z">
        <w:r w:rsidR="00B51324">
          <w:rPr>
            <w:rFonts w:asciiTheme="minorHAnsi" w:hAnsiTheme="minorHAnsi" w:cstheme="minorHAnsi"/>
            <w:i/>
            <w:iCs/>
            <w:sz w:val="28"/>
            <w:szCs w:val="28"/>
          </w:rPr>
          <w:t xml:space="preserve"> </w:t>
        </w:r>
      </w:ins>
      <w:del w:id="9" w:author="Segreteria - Fondazione Zani" w:date="2020-04-27T17:30:00Z">
        <w:r w:rsidRPr="00EF5D08" w:rsidDel="00B51324">
          <w:rPr>
            <w:rFonts w:asciiTheme="minorHAnsi" w:hAnsiTheme="minorHAnsi" w:cstheme="minorHAnsi"/>
            <w:i/>
            <w:iCs/>
            <w:sz w:val="28"/>
            <w:szCs w:val="28"/>
          </w:rPr>
          <w:delText> </w:delText>
        </w:r>
      </w:del>
      <w:r w:rsidRPr="00EF5D08">
        <w:rPr>
          <w:rFonts w:asciiTheme="minorHAnsi" w:hAnsiTheme="minorHAnsi" w:cstheme="minorHAnsi"/>
          <w:i/>
          <w:iCs/>
          <w:sz w:val="28"/>
          <w:szCs w:val="28"/>
        </w:rPr>
        <w:t>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G13)</w:t>
      </w:r>
    </w:p>
    <w:p w14:paraId="2F29458F" w14:textId="77777777" w:rsidR="00DD5A11" w:rsidRPr="00EF5D08" w:rsidRDefault="00DD5A11" w:rsidP="00DD5A11">
      <w:pPr>
        <w:pStyle w:val="Paragrafobase"/>
        <w:suppressAutoHyphens/>
        <w:spacing w:line="360" w:lineRule="auto"/>
        <w:rPr>
          <w:rFonts w:asciiTheme="minorHAnsi" w:hAnsiTheme="minorHAnsi" w:cstheme="minorHAnsi"/>
          <w:i/>
          <w:iCs/>
          <w:smallCaps/>
          <w:sz w:val="28"/>
          <w:szCs w:val="28"/>
        </w:rPr>
      </w:pPr>
    </w:p>
    <w:p w14:paraId="5D5E5D6F" w14:textId="195D81B0"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Scorcio del giardino, portico della camera da letto con coppia di </w:t>
      </w:r>
      <w:r w:rsidRPr="00EF5D08">
        <w:rPr>
          <w:rFonts w:asciiTheme="minorHAnsi" w:hAnsiTheme="minorHAnsi" w:cstheme="minorHAnsi"/>
          <w:sz w:val="28"/>
          <w:szCs w:val="28"/>
        </w:rPr>
        <w:t>Vasi decorativi</w:t>
      </w:r>
      <w:r w:rsidRPr="00EF5D08">
        <w:rPr>
          <w:rFonts w:asciiTheme="minorHAnsi" w:hAnsiTheme="minorHAnsi" w:cstheme="minorHAnsi"/>
          <w:i/>
          <w:iCs/>
          <w:sz w:val="28"/>
          <w:szCs w:val="28"/>
        </w:rPr>
        <w:t xml:space="preserve"> ad urna con coperchio in </w:t>
      </w:r>
      <w:commentRangeStart w:id="10"/>
      <w:r w:rsidRPr="00EF5D08">
        <w:rPr>
          <w:rFonts w:asciiTheme="minorHAnsi" w:hAnsiTheme="minorHAnsi" w:cstheme="minorHAnsi"/>
          <w:i/>
          <w:iCs/>
          <w:sz w:val="28"/>
          <w:szCs w:val="28"/>
        </w:rPr>
        <w:t xml:space="preserve">travertino </w:t>
      </w:r>
      <w:commentRangeEnd w:id="10"/>
      <w:r w:rsidR="00B51324">
        <w:rPr>
          <w:rStyle w:val="Rimandocommento"/>
          <w:rFonts w:ascii="Times New Roman" w:eastAsia="Times New Roman" w:hAnsi="Times New Roman" w:cs="Times New Roman"/>
          <w:color w:val="auto"/>
        </w:rPr>
        <w:commentReference w:id="10"/>
      </w:r>
      <w:r w:rsidRPr="00EF5D08">
        <w:rPr>
          <w:rFonts w:asciiTheme="minorHAnsi" w:hAnsiTheme="minorHAnsi" w:cstheme="minorHAnsi"/>
          <w:i/>
          <w:iCs/>
          <w:sz w:val="28"/>
          <w:szCs w:val="28"/>
        </w:rPr>
        <w:t xml:space="preserve">bianco con venature grigie (manifattura italiana della fine del XVIII – inizio XIX 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xml:space="preserve">. G22.1-2) e </w:t>
      </w:r>
      <w:r w:rsidRPr="00EF5D08">
        <w:rPr>
          <w:rFonts w:asciiTheme="minorHAnsi" w:hAnsiTheme="minorHAnsi" w:cstheme="minorHAnsi"/>
          <w:sz w:val="28"/>
          <w:szCs w:val="28"/>
        </w:rPr>
        <w:t>Vasi in marmo</w:t>
      </w:r>
      <w:r w:rsidRPr="00EF5D08">
        <w:rPr>
          <w:rFonts w:asciiTheme="minorHAnsi" w:hAnsiTheme="minorHAnsi" w:cstheme="minorHAnsi"/>
          <w:i/>
          <w:iCs/>
          <w:sz w:val="28"/>
          <w:szCs w:val="28"/>
        </w:rPr>
        <w:t xml:space="preserve"> bianco con festoni in altorilievo, manifattura genovese del XVIII 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G77.1-4)</w:t>
      </w:r>
    </w:p>
    <w:p w14:paraId="0833470A" w14:textId="77777777" w:rsidR="00DD5A11" w:rsidRPr="00EF5D08" w:rsidRDefault="00DD5A11" w:rsidP="00DD5A11">
      <w:pPr>
        <w:pStyle w:val="Paragrafobase"/>
        <w:suppressAutoHyphens/>
        <w:spacing w:line="360" w:lineRule="auto"/>
        <w:rPr>
          <w:rFonts w:asciiTheme="minorHAnsi" w:hAnsiTheme="minorHAnsi" w:cstheme="minorHAnsi"/>
          <w:i/>
          <w:iCs/>
          <w:smallCaps/>
          <w:sz w:val="28"/>
          <w:szCs w:val="28"/>
        </w:rPr>
      </w:pPr>
    </w:p>
    <w:p w14:paraId="32390AB3" w14:textId="683D40BC"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Scorcio del giardino con </w:t>
      </w:r>
      <w:proofErr w:type="spellStart"/>
      <w:r w:rsidRPr="00EF5D08">
        <w:rPr>
          <w:rFonts w:asciiTheme="minorHAnsi" w:hAnsiTheme="minorHAnsi" w:cstheme="minorHAnsi"/>
          <w:i/>
          <w:iCs/>
          <w:sz w:val="28"/>
          <w:szCs w:val="28"/>
        </w:rPr>
        <w:t>Hortus</w:t>
      </w:r>
      <w:proofErr w:type="spellEnd"/>
      <w:r w:rsidRPr="00EF5D08">
        <w:rPr>
          <w:rFonts w:asciiTheme="minorHAnsi" w:hAnsiTheme="minorHAnsi" w:cstheme="minorHAnsi"/>
          <w:i/>
          <w:iCs/>
          <w:sz w:val="28"/>
          <w:szCs w:val="28"/>
        </w:rPr>
        <w:t xml:space="preserve"> </w:t>
      </w:r>
      <w:proofErr w:type="spellStart"/>
      <w:r w:rsidRPr="00EF5D08">
        <w:rPr>
          <w:rFonts w:asciiTheme="minorHAnsi" w:hAnsiTheme="minorHAnsi" w:cstheme="minorHAnsi"/>
          <w:i/>
          <w:iCs/>
          <w:sz w:val="28"/>
          <w:szCs w:val="28"/>
        </w:rPr>
        <w:t>conclusus</w:t>
      </w:r>
      <w:proofErr w:type="spellEnd"/>
      <w:r w:rsidRPr="00EF5D08">
        <w:rPr>
          <w:rFonts w:asciiTheme="minorHAnsi" w:hAnsiTheme="minorHAnsi" w:cstheme="minorHAnsi"/>
          <w:i/>
          <w:iCs/>
          <w:sz w:val="28"/>
          <w:szCs w:val="28"/>
        </w:rPr>
        <w:t xml:space="preserve"> e fontana in bronzo di </w:t>
      </w:r>
      <w:r w:rsidRPr="00EF5D08">
        <w:rPr>
          <w:rFonts w:asciiTheme="minorHAnsi" w:hAnsiTheme="minorHAnsi" w:cstheme="minorHAnsi"/>
          <w:sz w:val="28"/>
          <w:szCs w:val="28"/>
        </w:rPr>
        <w:t>Minerva</w:t>
      </w:r>
      <w:r w:rsidRPr="00EF5D08">
        <w:rPr>
          <w:rFonts w:asciiTheme="minorHAnsi" w:hAnsiTheme="minorHAnsi" w:cstheme="minorHAnsi"/>
          <w:i/>
          <w:iCs/>
          <w:sz w:val="28"/>
          <w:szCs w:val="28"/>
        </w:rPr>
        <w:t>, manifattura napoletana del XIX 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G87)</w:t>
      </w:r>
    </w:p>
    <w:p w14:paraId="515C341E"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 </w:t>
      </w:r>
    </w:p>
    <w:p w14:paraId="59483A7D" w14:textId="1A4F0C26"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Scorcio del Ninfeo con sculture francesi con </w:t>
      </w:r>
      <w:r w:rsidRPr="00EF5D08">
        <w:rPr>
          <w:rFonts w:asciiTheme="minorHAnsi" w:hAnsiTheme="minorHAnsi" w:cstheme="minorHAnsi"/>
          <w:sz w:val="28"/>
          <w:szCs w:val="28"/>
        </w:rPr>
        <w:t>Putti in piombo</w:t>
      </w:r>
      <w:r w:rsidRPr="00EF5D08">
        <w:rPr>
          <w:rFonts w:asciiTheme="minorHAnsi" w:hAnsiTheme="minorHAnsi" w:cstheme="minorHAnsi"/>
          <w:i/>
          <w:iCs/>
          <w:sz w:val="28"/>
          <w:szCs w:val="28"/>
        </w:rPr>
        <w:t xml:space="preserve"> dorato della metà del XVIII</w:t>
      </w:r>
      <w:del w:id="11" w:author="Segreteria - Fondazione Zani" w:date="2020-04-27T17:31:00Z">
        <w:r w:rsidRPr="00EF5D08" w:rsidDel="00B51324">
          <w:rPr>
            <w:rFonts w:asciiTheme="minorHAnsi" w:hAnsiTheme="minorHAnsi" w:cstheme="minorHAnsi"/>
            <w:i/>
            <w:iCs/>
            <w:sz w:val="28"/>
            <w:szCs w:val="28"/>
          </w:rPr>
          <w:delText> </w:delText>
        </w:r>
      </w:del>
      <w:ins w:id="12" w:author="Segreteria - Fondazione Zani" w:date="2020-04-27T17:31:00Z">
        <w:r w:rsidR="00B51324">
          <w:rPr>
            <w:rFonts w:asciiTheme="minorHAnsi" w:hAnsiTheme="minorHAnsi" w:cstheme="minorHAnsi"/>
            <w:i/>
            <w:iCs/>
            <w:sz w:val="28"/>
            <w:szCs w:val="28"/>
          </w:rPr>
          <w:t xml:space="preserve"> </w:t>
        </w:r>
      </w:ins>
      <w:r w:rsidRPr="00EF5D08">
        <w:rPr>
          <w:rFonts w:asciiTheme="minorHAnsi" w:hAnsiTheme="minorHAnsi" w:cstheme="minorHAnsi"/>
          <w:i/>
          <w:iCs/>
          <w:sz w:val="28"/>
          <w:szCs w:val="28"/>
        </w:rPr>
        <w:t>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G152.1-2)</w:t>
      </w:r>
    </w:p>
    <w:p w14:paraId="42F8B436"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5A265D8C" w14:textId="7BA50A36" w:rsidR="00DD5A11" w:rsidRPr="00EF5D08" w:rsidRDefault="00DD5A11" w:rsidP="00DD5A11">
      <w:pPr>
        <w:pStyle w:val="Paragrafoelenco"/>
        <w:widowControl w:val="0"/>
        <w:numPr>
          <w:ilvl w:val="0"/>
          <w:numId w:val="1"/>
        </w:numPr>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r w:rsidRPr="00EF5D08">
        <w:rPr>
          <w:rFonts w:asciiTheme="minorHAnsi" w:hAnsiTheme="minorHAnsi" w:cstheme="minorHAnsi"/>
          <w:i/>
          <w:iCs/>
          <w:color w:val="000000"/>
          <w:sz w:val="28"/>
          <w:szCs w:val="28"/>
        </w:rPr>
        <w:t xml:space="preserve">Attribuita a Francesco </w:t>
      </w:r>
      <w:proofErr w:type="spellStart"/>
      <w:r w:rsidRPr="00EF5D08">
        <w:rPr>
          <w:rFonts w:asciiTheme="minorHAnsi" w:hAnsiTheme="minorHAnsi" w:cstheme="minorHAnsi"/>
          <w:i/>
          <w:iCs/>
          <w:color w:val="000000"/>
          <w:sz w:val="28"/>
          <w:szCs w:val="28"/>
        </w:rPr>
        <w:t>Ladatte</w:t>
      </w:r>
      <w:proofErr w:type="spellEnd"/>
      <w:r w:rsidRPr="00EF5D08">
        <w:rPr>
          <w:rFonts w:asciiTheme="minorHAnsi" w:hAnsiTheme="minorHAnsi" w:cstheme="minorHAnsi"/>
          <w:i/>
          <w:iCs/>
          <w:color w:val="000000"/>
          <w:sz w:val="28"/>
          <w:szCs w:val="28"/>
        </w:rPr>
        <w:t xml:space="preserve"> (Torino 1706 - 1787), </w:t>
      </w:r>
      <w:r w:rsidRPr="00EF5D08">
        <w:rPr>
          <w:rFonts w:asciiTheme="minorHAnsi" w:hAnsiTheme="minorHAnsi" w:cstheme="minorHAnsi"/>
          <w:color w:val="000000"/>
          <w:sz w:val="28"/>
          <w:szCs w:val="28"/>
        </w:rPr>
        <w:t xml:space="preserve">Fontana, </w:t>
      </w:r>
      <w:r w:rsidRPr="00EF5D08">
        <w:rPr>
          <w:rFonts w:asciiTheme="minorHAnsi" w:hAnsiTheme="minorHAnsi" w:cstheme="minorHAnsi"/>
          <w:i/>
          <w:iCs/>
          <w:color w:val="000000"/>
          <w:sz w:val="28"/>
          <w:szCs w:val="28"/>
        </w:rPr>
        <w:t>marmo e bronzo, seconda metà del XVIII secolo (</w:t>
      </w:r>
      <w:proofErr w:type="spellStart"/>
      <w:r w:rsidRPr="00EF5D08">
        <w:rPr>
          <w:rFonts w:asciiTheme="minorHAnsi" w:hAnsiTheme="minorHAnsi" w:cstheme="minorHAnsi"/>
          <w:i/>
          <w:iCs/>
          <w:color w:val="000000"/>
          <w:sz w:val="28"/>
          <w:szCs w:val="28"/>
        </w:rPr>
        <w:t>inv</w:t>
      </w:r>
      <w:proofErr w:type="spellEnd"/>
      <w:r w:rsidRPr="00EF5D08">
        <w:rPr>
          <w:rFonts w:asciiTheme="minorHAnsi" w:hAnsiTheme="minorHAnsi" w:cstheme="minorHAnsi"/>
          <w:i/>
          <w:iCs/>
          <w:color w:val="000000"/>
          <w:sz w:val="28"/>
          <w:szCs w:val="28"/>
        </w:rPr>
        <w:t>. G103)</w:t>
      </w:r>
    </w:p>
    <w:p w14:paraId="0CDFAD36" w14:textId="77777777" w:rsidR="00DD5A11" w:rsidRPr="00EF5D08" w:rsidRDefault="00DD5A11" w:rsidP="00DD5A11">
      <w:pPr>
        <w:widowControl w:val="0"/>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p>
    <w:p w14:paraId="7C04B2ED" w14:textId="4503D05C" w:rsidR="00DD5A11" w:rsidRPr="00EF5D08" w:rsidRDefault="00DD5A11" w:rsidP="00DD5A11">
      <w:pPr>
        <w:pStyle w:val="Paragrafoelenco"/>
        <w:widowControl w:val="0"/>
        <w:numPr>
          <w:ilvl w:val="0"/>
          <w:numId w:val="1"/>
        </w:numPr>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r w:rsidRPr="00EF5D08">
        <w:rPr>
          <w:rFonts w:asciiTheme="minorHAnsi" w:hAnsiTheme="minorHAnsi" w:cstheme="minorHAnsi"/>
          <w:i/>
          <w:iCs/>
          <w:color w:val="000000"/>
          <w:sz w:val="28"/>
          <w:szCs w:val="28"/>
        </w:rPr>
        <w:t xml:space="preserve">Scorcio di giardino con </w:t>
      </w:r>
      <w:r w:rsidRPr="00EF5D08">
        <w:rPr>
          <w:rFonts w:asciiTheme="minorHAnsi" w:hAnsiTheme="minorHAnsi" w:cstheme="minorHAnsi"/>
          <w:color w:val="000000"/>
          <w:sz w:val="28"/>
          <w:szCs w:val="28"/>
        </w:rPr>
        <w:t>Vasca di fontana</w:t>
      </w:r>
      <w:r w:rsidRPr="00EF5D08">
        <w:rPr>
          <w:rFonts w:asciiTheme="minorHAnsi" w:hAnsiTheme="minorHAnsi" w:cstheme="minorHAnsi"/>
          <w:i/>
          <w:iCs/>
          <w:color w:val="000000"/>
          <w:sz w:val="28"/>
          <w:szCs w:val="28"/>
        </w:rPr>
        <w:t xml:space="preserve"> in marmo bianco con venature grigie, sorretta da basamento con quattro delfini mitologici dalle code </w:t>
      </w:r>
      <w:r w:rsidRPr="00EF5D08">
        <w:rPr>
          <w:rFonts w:asciiTheme="minorHAnsi" w:hAnsiTheme="minorHAnsi" w:cstheme="minorHAnsi"/>
          <w:i/>
          <w:iCs/>
          <w:color w:val="000000"/>
          <w:sz w:val="28"/>
          <w:szCs w:val="28"/>
        </w:rPr>
        <w:lastRenderedPageBreak/>
        <w:t>incrociate, manifattura genovese del XVIII secolo (</w:t>
      </w:r>
      <w:proofErr w:type="spellStart"/>
      <w:r w:rsidRPr="00EF5D08">
        <w:rPr>
          <w:rFonts w:asciiTheme="minorHAnsi" w:hAnsiTheme="minorHAnsi" w:cstheme="minorHAnsi"/>
          <w:i/>
          <w:iCs/>
          <w:color w:val="000000"/>
          <w:sz w:val="28"/>
          <w:szCs w:val="28"/>
        </w:rPr>
        <w:t>inv</w:t>
      </w:r>
      <w:proofErr w:type="spellEnd"/>
      <w:r w:rsidRPr="00EF5D08">
        <w:rPr>
          <w:rFonts w:asciiTheme="minorHAnsi" w:hAnsiTheme="minorHAnsi" w:cstheme="minorHAnsi"/>
          <w:i/>
          <w:iCs/>
          <w:color w:val="000000"/>
          <w:sz w:val="28"/>
          <w:szCs w:val="28"/>
        </w:rPr>
        <w:t>. G53)</w:t>
      </w:r>
    </w:p>
    <w:p w14:paraId="5B5124C8" w14:textId="77777777" w:rsidR="00DD5A11" w:rsidRPr="00EF5D08" w:rsidRDefault="00DD5A11" w:rsidP="00DD5A11">
      <w:pPr>
        <w:widowControl w:val="0"/>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p>
    <w:p w14:paraId="52FD0211" w14:textId="15FEBB1E" w:rsidR="00DD5A11" w:rsidRPr="00EF5D08" w:rsidRDefault="00DD5A11" w:rsidP="00DD5A11">
      <w:pPr>
        <w:pStyle w:val="Paragrafoelenco"/>
        <w:widowControl w:val="0"/>
        <w:numPr>
          <w:ilvl w:val="0"/>
          <w:numId w:val="1"/>
        </w:numPr>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r w:rsidRPr="00EF5D08">
        <w:rPr>
          <w:rFonts w:asciiTheme="minorHAnsi" w:hAnsiTheme="minorHAnsi" w:cstheme="minorHAnsi"/>
          <w:i/>
          <w:iCs/>
          <w:color w:val="000000"/>
          <w:sz w:val="28"/>
          <w:szCs w:val="28"/>
        </w:rPr>
        <w:t xml:space="preserve">Scorcio di giardino con </w:t>
      </w:r>
      <w:r w:rsidRPr="00EF5D08">
        <w:rPr>
          <w:rFonts w:asciiTheme="minorHAnsi" w:hAnsiTheme="minorHAnsi" w:cstheme="minorHAnsi"/>
          <w:color w:val="000000"/>
          <w:sz w:val="28"/>
          <w:szCs w:val="28"/>
        </w:rPr>
        <w:t>Fioriera</w:t>
      </w:r>
      <w:r w:rsidRPr="00EF5D08">
        <w:rPr>
          <w:rFonts w:asciiTheme="minorHAnsi" w:hAnsiTheme="minorHAnsi" w:cstheme="minorHAnsi"/>
          <w:i/>
          <w:iCs/>
          <w:color w:val="000000"/>
          <w:sz w:val="28"/>
          <w:szCs w:val="28"/>
        </w:rPr>
        <w:t xml:space="preserve"> in travertino a forma di conchiglia con motivi a rocaille, manifattura italiana dell’inizio del XIX secolo (</w:t>
      </w:r>
      <w:proofErr w:type="spellStart"/>
      <w:r w:rsidRPr="00EF5D08">
        <w:rPr>
          <w:rFonts w:asciiTheme="minorHAnsi" w:hAnsiTheme="minorHAnsi" w:cstheme="minorHAnsi"/>
          <w:i/>
          <w:iCs/>
          <w:color w:val="000000"/>
          <w:sz w:val="28"/>
          <w:szCs w:val="28"/>
        </w:rPr>
        <w:t>inv</w:t>
      </w:r>
      <w:proofErr w:type="spellEnd"/>
      <w:r w:rsidRPr="00EF5D08">
        <w:rPr>
          <w:rFonts w:asciiTheme="minorHAnsi" w:hAnsiTheme="minorHAnsi" w:cstheme="minorHAnsi"/>
          <w:i/>
          <w:iCs/>
          <w:color w:val="000000"/>
          <w:sz w:val="28"/>
          <w:szCs w:val="28"/>
        </w:rPr>
        <w:t>. G51.1-2)</w:t>
      </w:r>
    </w:p>
    <w:p w14:paraId="4F453837" w14:textId="77777777" w:rsidR="00DD5A11" w:rsidRPr="00EF5D08" w:rsidRDefault="00DD5A11" w:rsidP="00DD5A11">
      <w:pPr>
        <w:widowControl w:val="0"/>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p>
    <w:p w14:paraId="2D8A815B" w14:textId="4F083768" w:rsidR="00DD5A11" w:rsidRPr="00EF5D08" w:rsidRDefault="00DD5A11" w:rsidP="00DD5A11">
      <w:pPr>
        <w:pStyle w:val="Paragrafoelenco"/>
        <w:widowControl w:val="0"/>
        <w:numPr>
          <w:ilvl w:val="0"/>
          <w:numId w:val="1"/>
        </w:numPr>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r w:rsidRPr="00EF5D08">
        <w:rPr>
          <w:rFonts w:asciiTheme="minorHAnsi" w:hAnsiTheme="minorHAnsi" w:cstheme="minorHAnsi"/>
          <w:i/>
          <w:iCs/>
          <w:color w:val="000000"/>
          <w:sz w:val="28"/>
          <w:szCs w:val="28"/>
        </w:rPr>
        <w:t xml:space="preserve">Scorcio di giardino con sculture ornamentali in ferro raffiguranti </w:t>
      </w:r>
      <w:r w:rsidRPr="00EF5D08">
        <w:rPr>
          <w:rFonts w:asciiTheme="minorHAnsi" w:hAnsiTheme="minorHAnsi" w:cstheme="minorHAnsi"/>
          <w:color w:val="000000"/>
          <w:sz w:val="28"/>
          <w:szCs w:val="28"/>
        </w:rPr>
        <w:t>Gru</w:t>
      </w:r>
      <w:r w:rsidRPr="00EF5D08">
        <w:rPr>
          <w:rFonts w:asciiTheme="minorHAnsi" w:hAnsiTheme="minorHAnsi" w:cstheme="minorHAnsi"/>
          <w:i/>
          <w:iCs/>
          <w:color w:val="000000"/>
          <w:sz w:val="28"/>
          <w:szCs w:val="28"/>
        </w:rPr>
        <w:t>, manifattura giapponese del XIX secolo (</w:t>
      </w:r>
      <w:proofErr w:type="spellStart"/>
      <w:r w:rsidRPr="00EF5D08">
        <w:rPr>
          <w:rFonts w:asciiTheme="minorHAnsi" w:hAnsiTheme="minorHAnsi" w:cstheme="minorHAnsi"/>
          <w:i/>
          <w:iCs/>
          <w:color w:val="000000"/>
          <w:sz w:val="28"/>
          <w:szCs w:val="28"/>
        </w:rPr>
        <w:t>inv</w:t>
      </w:r>
      <w:proofErr w:type="spellEnd"/>
      <w:r w:rsidRPr="00EF5D08">
        <w:rPr>
          <w:rFonts w:asciiTheme="minorHAnsi" w:hAnsiTheme="minorHAnsi" w:cstheme="minorHAnsi"/>
          <w:i/>
          <w:iCs/>
          <w:color w:val="000000"/>
          <w:sz w:val="28"/>
          <w:szCs w:val="28"/>
        </w:rPr>
        <w:t>. G58.1-3)</w:t>
      </w:r>
    </w:p>
    <w:p w14:paraId="35913EB3" w14:textId="77777777" w:rsidR="00DD5A11" w:rsidRPr="00EF5D08" w:rsidRDefault="00DD5A11" w:rsidP="00DD5A11">
      <w:pPr>
        <w:widowControl w:val="0"/>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p>
    <w:p w14:paraId="201F2D2D" w14:textId="1666C433" w:rsidR="00DD5A11" w:rsidRPr="00EF5D08" w:rsidRDefault="00DD5A11" w:rsidP="00DD5A11">
      <w:pPr>
        <w:pStyle w:val="Paragrafoelenco"/>
        <w:widowControl w:val="0"/>
        <w:numPr>
          <w:ilvl w:val="0"/>
          <w:numId w:val="1"/>
        </w:numPr>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r w:rsidRPr="00EF5D08">
        <w:rPr>
          <w:rFonts w:asciiTheme="minorHAnsi" w:hAnsiTheme="minorHAnsi" w:cstheme="minorHAnsi"/>
          <w:i/>
          <w:iCs/>
          <w:color w:val="000000"/>
          <w:sz w:val="28"/>
          <w:szCs w:val="28"/>
        </w:rPr>
        <w:t xml:space="preserve">Scorcio di giardino con </w:t>
      </w:r>
      <w:r w:rsidRPr="00EF5D08">
        <w:rPr>
          <w:rFonts w:asciiTheme="minorHAnsi" w:hAnsiTheme="minorHAnsi" w:cstheme="minorHAnsi"/>
          <w:color w:val="000000"/>
          <w:sz w:val="28"/>
          <w:szCs w:val="28"/>
        </w:rPr>
        <w:t>Vasca in pietra</w:t>
      </w:r>
      <w:r w:rsidRPr="00EF5D08">
        <w:rPr>
          <w:rFonts w:asciiTheme="minorHAnsi" w:hAnsiTheme="minorHAnsi" w:cstheme="minorHAnsi"/>
          <w:i/>
          <w:iCs/>
          <w:color w:val="000000"/>
          <w:sz w:val="28"/>
          <w:szCs w:val="28"/>
        </w:rPr>
        <w:t xml:space="preserve"> calcarea con baccanale ad altorilievo, manifattura italiana della metà del XVIII secolo (</w:t>
      </w:r>
      <w:proofErr w:type="spellStart"/>
      <w:r w:rsidRPr="00EF5D08">
        <w:rPr>
          <w:rFonts w:asciiTheme="minorHAnsi" w:hAnsiTheme="minorHAnsi" w:cstheme="minorHAnsi"/>
          <w:i/>
          <w:iCs/>
          <w:color w:val="000000"/>
          <w:sz w:val="28"/>
          <w:szCs w:val="28"/>
        </w:rPr>
        <w:t>inv</w:t>
      </w:r>
      <w:proofErr w:type="spellEnd"/>
      <w:r w:rsidRPr="00EF5D08">
        <w:rPr>
          <w:rFonts w:asciiTheme="minorHAnsi" w:hAnsiTheme="minorHAnsi" w:cstheme="minorHAnsi"/>
          <w:i/>
          <w:iCs/>
          <w:color w:val="000000"/>
          <w:sz w:val="28"/>
          <w:szCs w:val="28"/>
        </w:rPr>
        <w:t>. G9)</w:t>
      </w:r>
    </w:p>
    <w:p w14:paraId="6714CA26" w14:textId="77777777" w:rsidR="00DD5A11" w:rsidRPr="00EF5D08" w:rsidRDefault="00DD5A11" w:rsidP="00DD5A11">
      <w:pPr>
        <w:widowControl w:val="0"/>
        <w:suppressAutoHyphens/>
        <w:autoSpaceDE w:val="0"/>
        <w:autoSpaceDN w:val="0"/>
        <w:adjustRightInd w:val="0"/>
        <w:spacing w:before="57" w:line="360" w:lineRule="auto"/>
        <w:textAlignment w:val="center"/>
        <w:rPr>
          <w:rFonts w:asciiTheme="minorHAnsi" w:hAnsiTheme="minorHAnsi" w:cstheme="minorHAnsi"/>
          <w:i/>
          <w:iCs/>
          <w:color w:val="000000"/>
          <w:sz w:val="28"/>
          <w:szCs w:val="28"/>
        </w:rPr>
      </w:pPr>
    </w:p>
    <w:p w14:paraId="239BF37D" w14:textId="11996D0C" w:rsidR="00DD5A11" w:rsidRPr="00EF5D08" w:rsidRDefault="00DD5A11" w:rsidP="00DD5A11">
      <w:pPr>
        <w:pStyle w:val="Paragrafoelenco"/>
        <w:widowControl w:val="0"/>
        <w:numPr>
          <w:ilvl w:val="0"/>
          <w:numId w:val="1"/>
        </w:numPr>
        <w:suppressAutoHyphens/>
        <w:autoSpaceDE w:val="0"/>
        <w:autoSpaceDN w:val="0"/>
        <w:adjustRightInd w:val="0"/>
        <w:spacing w:before="57" w:line="360" w:lineRule="auto"/>
        <w:textAlignment w:val="center"/>
        <w:rPr>
          <w:rFonts w:asciiTheme="minorHAnsi" w:hAnsiTheme="minorHAnsi" w:cstheme="minorHAnsi"/>
          <w:spacing w:val="2"/>
          <w:sz w:val="28"/>
          <w:szCs w:val="28"/>
        </w:rPr>
      </w:pPr>
      <w:r w:rsidRPr="00EF5D08">
        <w:rPr>
          <w:rFonts w:asciiTheme="minorHAnsi" w:hAnsiTheme="minorHAnsi" w:cstheme="minorHAnsi"/>
          <w:i/>
          <w:iCs/>
          <w:color w:val="000000"/>
          <w:sz w:val="28"/>
          <w:szCs w:val="28"/>
        </w:rPr>
        <w:t xml:space="preserve">Scorcio di giardino con </w:t>
      </w:r>
      <w:commentRangeStart w:id="13"/>
      <w:r w:rsidRPr="00EF5D08">
        <w:rPr>
          <w:rFonts w:asciiTheme="minorHAnsi" w:hAnsiTheme="minorHAnsi" w:cstheme="minorHAnsi"/>
          <w:color w:val="000000"/>
          <w:sz w:val="28"/>
          <w:szCs w:val="28"/>
        </w:rPr>
        <w:t xml:space="preserve">Vaso </w:t>
      </w:r>
      <w:r w:rsidRPr="00EF5D08">
        <w:rPr>
          <w:rFonts w:asciiTheme="minorHAnsi" w:hAnsiTheme="minorHAnsi" w:cstheme="minorHAnsi"/>
          <w:spacing w:val="2"/>
          <w:sz w:val="28"/>
          <w:szCs w:val="28"/>
        </w:rPr>
        <w:t>"a campana"</w:t>
      </w:r>
      <w:r w:rsidRPr="00EF5D08">
        <w:rPr>
          <w:rFonts w:asciiTheme="minorHAnsi" w:hAnsiTheme="minorHAnsi" w:cstheme="minorHAnsi"/>
          <w:i/>
          <w:iCs/>
          <w:spacing w:val="2"/>
          <w:sz w:val="28"/>
          <w:szCs w:val="28"/>
        </w:rPr>
        <w:t xml:space="preserve">, modello </w:t>
      </w:r>
      <w:commentRangeEnd w:id="13"/>
      <w:r w:rsidR="00B51324">
        <w:rPr>
          <w:rStyle w:val="Rimandocommento"/>
        </w:rPr>
        <w:commentReference w:id="13"/>
      </w:r>
      <w:r w:rsidRPr="00EF5D08">
        <w:rPr>
          <w:rFonts w:asciiTheme="minorHAnsi" w:hAnsiTheme="minorHAnsi" w:cstheme="minorHAnsi"/>
          <w:i/>
          <w:iCs/>
          <w:spacing w:val="2"/>
          <w:sz w:val="28"/>
          <w:szCs w:val="28"/>
        </w:rPr>
        <w:t>Vaso Medici, di manifattura italiana del XVIII secolo, in marmo bianco di Carrara, scolpito a bassorilievo sulla fascia centrale con il trionfo di Arianna e, sul retro, con Sileno (</w:t>
      </w:r>
      <w:proofErr w:type="spellStart"/>
      <w:r w:rsidRPr="00EF5D08">
        <w:rPr>
          <w:rFonts w:asciiTheme="minorHAnsi" w:hAnsiTheme="minorHAnsi" w:cstheme="minorHAnsi"/>
          <w:i/>
          <w:iCs/>
          <w:spacing w:val="2"/>
          <w:sz w:val="28"/>
          <w:szCs w:val="28"/>
        </w:rPr>
        <w:t>inv</w:t>
      </w:r>
      <w:proofErr w:type="spellEnd"/>
      <w:r w:rsidRPr="00EF5D08">
        <w:rPr>
          <w:rFonts w:asciiTheme="minorHAnsi" w:hAnsiTheme="minorHAnsi" w:cstheme="minorHAnsi"/>
          <w:i/>
          <w:iCs/>
          <w:spacing w:val="2"/>
          <w:sz w:val="28"/>
          <w:szCs w:val="28"/>
        </w:rPr>
        <w:t>. G72)</w:t>
      </w:r>
    </w:p>
    <w:p w14:paraId="30D8DA87" w14:textId="77777777" w:rsidR="00DD5A11" w:rsidRPr="00EF5D08" w:rsidRDefault="00DD5A11" w:rsidP="00DD5A11">
      <w:pPr>
        <w:widowControl w:val="0"/>
        <w:suppressAutoHyphens/>
        <w:autoSpaceDE w:val="0"/>
        <w:autoSpaceDN w:val="0"/>
        <w:adjustRightInd w:val="0"/>
        <w:spacing w:before="57" w:line="360" w:lineRule="auto"/>
        <w:textAlignment w:val="center"/>
        <w:rPr>
          <w:rFonts w:asciiTheme="minorHAnsi" w:hAnsiTheme="minorHAnsi" w:cstheme="minorHAnsi"/>
          <w:spacing w:val="2"/>
          <w:sz w:val="28"/>
          <w:szCs w:val="28"/>
        </w:rPr>
      </w:pPr>
    </w:p>
    <w:p w14:paraId="0A4437E6" w14:textId="38AA1841" w:rsidR="00DD5A11" w:rsidRPr="00EF5D08" w:rsidRDefault="00DD5A11" w:rsidP="00DD5A11">
      <w:pPr>
        <w:pStyle w:val="Paragrafoelenco"/>
        <w:widowControl w:val="0"/>
        <w:numPr>
          <w:ilvl w:val="0"/>
          <w:numId w:val="1"/>
        </w:numPr>
        <w:suppressAutoHyphens/>
        <w:autoSpaceDE w:val="0"/>
        <w:autoSpaceDN w:val="0"/>
        <w:adjustRightInd w:val="0"/>
        <w:spacing w:before="57" w:line="360" w:lineRule="auto"/>
        <w:textAlignment w:val="center"/>
        <w:rPr>
          <w:rFonts w:asciiTheme="minorHAnsi" w:hAnsiTheme="minorHAnsi" w:cstheme="minorHAnsi"/>
          <w:i/>
          <w:iCs/>
          <w:sz w:val="28"/>
          <w:szCs w:val="28"/>
        </w:rPr>
      </w:pPr>
      <w:r w:rsidRPr="00EF5D08">
        <w:rPr>
          <w:rFonts w:asciiTheme="minorHAnsi" w:hAnsiTheme="minorHAnsi" w:cstheme="minorHAnsi"/>
          <w:i/>
          <w:iCs/>
          <w:color w:val="000000"/>
          <w:sz w:val="28"/>
          <w:szCs w:val="28"/>
        </w:rPr>
        <w:t>Scorcio di giardino con d</w:t>
      </w:r>
      <w:r w:rsidRPr="00EF5D08">
        <w:rPr>
          <w:rFonts w:asciiTheme="minorHAnsi" w:hAnsiTheme="minorHAnsi" w:cstheme="minorHAnsi"/>
          <w:i/>
          <w:spacing w:val="2"/>
          <w:sz w:val="28"/>
          <w:szCs w:val="28"/>
        </w:rPr>
        <w:t xml:space="preserve">ue </w:t>
      </w:r>
      <w:r w:rsidRPr="00EF5D08">
        <w:rPr>
          <w:rFonts w:asciiTheme="minorHAnsi" w:hAnsiTheme="minorHAnsi" w:cstheme="minorHAnsi"/>
          <w:iCs/>
          <w:spacing w:val="2"/>
          <w:sz w:val="28"/>
          <w:szCs w:val="28"/>
        </w:rPr>
        <w:t>Vasi vittoriani</w:t>
      </w:r>
      <w:r w:rsidRPr="00EF5D08">
        <w:rPr>
          <w:rFonts w:asciiTheme="minorHAnsi" w:hAnsiTheme="minorHAnsi" w:cstheme="minorHAnsi"/>
          <w:spacing w:val="2"/>
          <w:sz w:val="28"/>
          <w:szCs w:val="28"/>
        </w:rPr>
        <w:t xml:space="preserve"> </w:t>
      </w:r>
      <w:r w:rsidRPr="00EF5D08">
        <w:rPr>
          <w:rFonts w:asciiTheme="minorHAnsi" w:hAnsiTheme="minorHAnsi" w:cstheme="minorHAnsi"/>
          <w:i/>
          <w:iCs/>
          <w:spacing w:val="2"/>
          <w:sz w:val="28"/>
          <w:szCs w:val="28"/>
        </w:rPr>
        <w:t xml:space="preserve">in terracotta e pietra, copie dall'antico derivate dai modelli dei vasi Warwick e Lante, contrassegnati dal marchio "The Stamford Terra Cotta Company, </w:t>
      </w:r>
      <w:proofErr w:type="spellStart"/>
      <w:r w:rsidRPr="00EF5D08">
        <w:rPr>
          <w:rFonts w:asciiTheme="minorHAnsi" w:hAnsiTheme="minorHAnsi" w:cstheme="minorHAnsi"/>
          <w:i/>
          <w:iCs/>
          <w:spacing w:val="2"/>
          <w:sz w:val="28"/>
          <w:szCs w:val="28"/>
        </w:rPr>
        <w:t>Blashfields</w:t>
      </w:r>
      <w:proofErr w:type="spellEnd"/>
      <w:r w:rsidRPr="00EF5D08">
        <w:rPr>
          <w:rFonts w:asciiTheme="minorHAnsi" w:hAnsiTheme="minorHAnsi" w:cstheme="minorHAnsi"/>
          <w:i/>
          <w:iCs/>
          <w:spacing w:val="2"/>
          <w:sz w:val="28"/>
          <w:szCs w:val="28"/>
        </w:rPr>
        <w:t xml:space="preserve"> Limited, Stamford" (</w:t>
      </w:r>
      <w:proofErr w:type="spellStart"/>
      <w:r w:rsidRPr="00EF5D08">
        <w:rPr>
          <w:rFonts w:asciiTheme="minorHAnsi" w:hAnsiTheme="minorHAnsi" w:cstheme="minorHAnsi"/>
          <w:i/>
          <w:iCs/>
          <w:spacing w:val="2"/>
          <w:sz w:val="28"/>
          <w:szCs w:val="28"/>
        </w:rPr>
        <w:t>inv</w:t>
      </w:r>
      <w:proofErr w:type="spellEnd"/>
      <w:r w:rsidRPr="00EF5D08">
        <w:rPr>
          <w:rFonts w:asciiTheme="minorHAnsi" w:hAnsiTheme="minorHAnsi" w:cstheme="minorHAnsi"/>
          <w:i/>
          <w:iCs/>
          <w:spacing w:val="2"/>
          <w:sz w:val="28"/>
          <w:szCs w:val="28"/>
        </w:rPr>
        <w:t>. G60.1-2)</w:t>
      </w:r>
    </w:p>
    <w:p w14:paraId="762137A3" w14:textId="77777777" w:rsidR="00DD5A11" w:rsidRPr="00EF5D08" w:rsidRDefault="00DD5A11" w:rsidP="00DD5A11">
      <w:pPr>
        <w:widowControl w:val="0"/>
        <w:suppressAutoHyphens/>
        <w:autoSpaceDE w:val="0"/>
        <w:autoSpaceDN w:val="0"/>
        <w:adjustRightInd w:val="0"/>
        <w:spacing w:before="57" w:line="360" w:lineRule="auto"/>
        <w:textAlignment w:val="center"/>
        <w:rPr>
          <w:rFonts w:asciiTheme="minorHAnsi" w:hAnsiTheme="minorHAnsi" w:cstheme="minorHAnsi"/>
          <w:spacing w:val="2"/>
          <w:sz w:val="28"/>
          <w:szCs w:val="28"/>
        </w:rPr>
      </w:pPr>
    </w:p>
    <w:p w14:paraId="7360542F" w14:textId="312B5154"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Scorcio di giardino con </w:t>
      </w:r>
      <w:r w:rsidRPr="00EF5D08">
        <w:rPr>
          <w:rFonts w:asciiTheme="minorHAnsi" w:hAnsiTheme="minorHAnsi" w:cstheme="minorHAnsi"/>
          <w:sz w:val="28"/>
          <w:szCs w:val="28"/>
        </w:rPr>
        <w:t>Cippo in pietra</w:t>
      </w:r>
      <w:r w:rsidRPr="00EF5D08">
        <w:rPr>
          <w:rFonts w:asciiTheme="minorHAnsi" w:hAnsiTheme="minorHAnsi" w:cstheme="minorHAnsi"/>
          <w:i/>
          <w:iCs/>
          <w:sz w:val="28"/>
          <w:szCs w:val="28"/>
        </w:rPr>
        <w:t xml:space="preserve"> e </w:t>
      </w:r>
      <w:r w:rsidRPr="00EF5D08">
        <w:rPr>
          <w:rFonts w:asciiTheme="minorHAnsi" w:hAnsiTheme="minorHAnsi" w:cstheme="minorHAnsi"/>
          <w:sz w:val="28"/>
          <w:szCs w:val="28"/>
        </w:rPr>
        <w:t>Vaso decorativo</w:t>
      </w:r>
      <w:r w:rsidRPr="00EF5D08">
        <w:rPr>
          <w:rFonts w:asciiTheme="minorHAnsi" w:hAnsiTheme="minorHAnsi" w:cstheme="minorHAnsi"/>
          <w:i/>
          <w:iCs/>
          <w:sz w:val="28"/>
          <w:szCs w:val="28"/>
        </w:rPr>
        <w:t xml:space="preserve"> ad urna con coperchio in marmo bianco scolpito con decori vegetali ad altorilievo, manifattura italiana del XVII e XVIII 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G15)</w:t>
      </w:r>
    </w:p>
    <w:p w14:paraId="518A8589"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4A31B95A" w14:textId="1F9FAE0C"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Scorcio di giardino con </w:t>
      </w:r>
      <w:r w:rsidRPr="00EF5D08">
        <w:rPr>
          <w:rFonts w:asciiTheme="minorHAnsi" w:hAnsiTheme="minorHAnsi" w:cstheme="minorHAnsi"/>
          <w:sz w:val="28"/>
          <w:szCs w:val="28"/>
        </w:rPr>
        <w:t>Pozzo esagonale</w:t>
      </w:r>
      <w:r w:rsidRPr="00EF5D08">
        <w:rPr>
          <w:rFonts w:asciiTheme="minorHAnsi" w:hAnsiTheme="minorHAnsi" w:cstheme="minorHAnsi"/>
          <w:i/>
          <w:iCs/>
          <w:sz w:val="28"/>
          <w:szCs w:val="28"/>
        </w:rPr>
        <w:t xml:space="preserve"> in pietra con stemma gentilizio </w:t>
      </w:r>
      <w:r w:rsidRPr="00EF5D08">
        <w:rPr>
          <w:rFonts w:asciiTheme="minorHAnsi" w:hAnsiTheme="minorHAnsi" w:cstheme="minorHAnsi"/>
          <w:i/>
          <w:iCs/>
          <w:sz w:val="28"/>
          <w:szCs w:val="28"/>
        </w:rPr>
        <w:lastRenderedPageBreak/>
        <w:t>in altorilievo raffigurante tre pecore, manifattura veneta del XVI secolo (</w:t>
      </w:r>
      <w:proofErr w:type="spellStart"/>
      <w:r w:rsidRPr="00EF5D08">
        <w:rPr>
          <w:rFonts w:asciiTheme="minorHAnsi" w:hAnsiTheme="minorHAnsi" w:cstheme="minorHAnsi"/>
          <w:i/>
          <w:iCs/>
          <w:sz w:val="28"/>
          <w:szCs w:val="28"/>
        </w:rPr>
        <w:t>inv</w:t>
      </w:r>
      <w:proofErr w:type="spellEnd"/>
      <w:r w:rsidRPr="00EF5D08">
        <w:rPr>
          <w:rFonts w:asciiTheme="minorHAnsi" w:hAnsiTheme="minorHAnsi" w:cstheme="minorHAnsi"/>
          <w:i/>
          <w:iCs/>
          <w:sz w:val="28"/>
          <w:szCs w:val="28"/>
        </w:rPr>
        <w:t>. G14)</w:t>
      </w:r>
    </w:p>
    <w:p w14:paraId="70A090B4" w14:textId="77777777" w:rsidR="00DD5A11" w:rsidRPr="00EF5D08" w:rsidRDefault="00DD5A11" w:rsidP="00DD5A11">
      <w:pPr>
        <w:pStyle w:val="Paragrafobase"/>
        <w:suppressAutoHyphens/>
        <w:spacing w:before="57" w:line="360" w:lineRule="auto"/>
        <w:rPr>
          <w:rFonts w:asciiTheme="minorHAnsi" w:hAnsiTheme="minorHAnsi" w:cstheme="minorHAnsi"/>
          <w:i/>
          <w:iCs/>
          <w:sz w:val="28"/>
          <w:szCs w:val="28"/>
        </w:rPr>
      </w:pPr>
    </w:p>
    <w:p w14:paraId="5ADC2F84" w14:textId="1DF1708A" w:rsidR="00DD5A11" w:rsidRPr="00EF5D08" w:rsidRDefault="00DD5A11" w:rsidP="00DD5A11">
      <w:pPr>
        <w:pStyle w:val="Paragrafobase"/>
        <w:numPr>
          <w:ilvl w:val="0"/>
          <w:numId w:val="1"/>
        </w:numPr>
        <w:suppressAutoHyphens/>
        <w:spacing w:before="57" w:line="360" w:lineRule="auto"/>
        <w:rPr>
          <w:rFonts w:asciiTheme="minorHAnsi" w:hAnsiTheme="minorHAnsi" w:cstheme="minorHAnsi"/>
          <w:i/>
          <w:iCs/>
          <w:sz w:val="28"/>
          <w:szCs w:val="28"/>
        </w:rPr>
      </w:pPr>
      <w:r w:rsidRPr="00EF5D08">
        <w:rPr>
          <w:rFonts w:asciiTheme="minorHAnsi" w:hAnsiTheme="minorHAnsi" w:cstheme="minorHAnsi"/>
          <w:i/>
          <w:iCs/>
          <w:sz w:val="28"/>
          <w:szCs w:val="28"/>
        </w:rPr>
        <w:t xml:space="preserve">Dettaglio del giardino con vialetti e quattro esemplari di ulivi </w:t>
      </w:r>
      <w:proofErr w:type="spellStart"/>
      <w:r w:rsidRPr="00EF5D08">
        <w:rPr>
          <w:rFonts w:asciiTheme="minorHAnsi" w:hAnsiTheme="minorHAnsi" w:cstheme="minorHAnsi"/>
          <w:i/>
          <w:iCs/>
          <w:sz w:val="28"/>
          <w:szCs w:val="28"/>
        </w:rPr>
        <w:t>macrobonsai</w:t>
      </w:r>
      <w:proofErr w:type="spellEnd"/>
      <w:r w:rsidRPr="00EF5D08">
        <w:rPr>
          <w:rFonts w:asciiTheme="minorHAnsi" w:hAnsiTheme="minorHAnsi" w:cstheme="minorHAnsi"/>
          <w:i/>
          <w:iCs/>
          <w:sz w:val="28"/>
          <w:szCs w:val="28"/>
        </w:rPr>
        <w:t xml:space="preserve"> potati ad arte. Il taglio di queste piante è uno straordinario esempio di arte topiaria</w:t>
      </w:r>
    </w:p>
    <w:p w14:paraId="6E4FF92E" w14:textId="77777777" w:rsidR="00DD5A11" w:rsidRPr="00EF5D08" w:rsidRDefault="00DD5A11" w:rsidP="008631B6">
      <w:pPr>
        <w:shd w:val="clear" w:color="auto" w:fill="FFFFFF"/>
        <w:rPr>
          <w:rFonts w:asciiTheme="minorHAnsi" w:hAnsiTheme="minorHAnsi" w:cstheme="minorHAnsi"/>
          <w:color w:val="000000"/>
        </w:rPr>
      </w:pPr>
    </w:p>
    <w:p w14:paraId="496CC47E" w14:textId="77777777" w:rsidR="008631B6" w:rsidRPr="00EF5D08" w:rsidRDefault="008631B6" w:rsidP="008631B6">
      <w:pPr>
        <w:shd w:val="clear" w:color="auto" w:fill="FFFFFF"/>
        <w:rPr>
          <w:rFonts w:asciiTheme="minorHAnsi" w:hAnsiTheme="minorHAnsi" w:cstheme="minorHAnsi"/>
          <w:color w:val="000000"/>
        </w:rPr>
      </w:pPr>
    </w:p>
    <w:p w14:paraId="6CBAE9C4" w14:textId="77777777" w:rsidR="008631B6" w:rsidRPr="00EF5D08" w:rsidRDefault="008631B6" w:rsidP="008631B6">
      <w:pPr>
        <w:shd w:val="clear" w:color="auto" w:fill="FFFFFF"/>
        <w:rPr>
          <w:rFonts w:asciiTheme="minorHAnsi" w:hAnsiTheme="minorHAnsi" w:cstheme="minorHAnsi"/>
          <w:color w:val="000000"/>
        </w:rPr>
      </w:pPr>
    </w:p>
    <w:p w14:paraId="59A6F5CB" w14:textId="77777777" w:rsidR="008631B6" w:rsidRPr="00EF5D08" w:rsidRDefault="008631B6" w:rsidP="00B7208B">
      <w:pPr>
        <w:shd w:val="clear" w:color="auto" w:fill="FFFFFF"/>
        <w:rPr>
          <w:rFonts w:asciiTheme="minorHAnsi" w:hAnsiTheme="minorHAnsi" w:cstheme="minorHAnsi"/>
          <w:color w:val="000000"/>
        </w:rPr>
      </w:pPr>
    </w:p>
    <w:p w14:paraId="78F67263" w14:textId="77777777" w:rsidR="00A80583" w:rsidRPr="00EF5D08" w:rsidRDefault="00A80583" w:rsidP="00AD6B9F">
      <w:pPr>
        <w:jc w:val="both"/>
        <w:rPr>
          <w:rFonts w:asciiTheme="minorHAnsi" w:hAnsiTheme="minorHAnsi" w:cstheme="minorHAnsi"/>
        </w:rPr>
      </w:pPr>
    </w:p>
    <w:sectPr w:rsidR="00A80583" w:rsidRPr="00EF5D08" w:rsidSect="00045E64">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egreteria - Fondazione Zani" w:date="2020-04-27T17:14:00Z" w:initials="S-FZ">
    <w:p w14:paraId="2FF9219D" w14:textId="02CD24E2" w:rsidR="007F4A9F" w:rsidRDefault="007F4A9F">
      <w:pPr>
        <w:pStyle w:val="Testocommento"/>
      </w:pPr>
      <w:r>
        <w:rPr>
          <w:rStyle w:val="Rimandocommento"/>
        </w:rPr>
        <w:annotationRef/>
      </w:r>
      <w:r>
        <w:t>pittura</w:t>
      </w:r>
    </w:p>
  </w:comment>
  <w:comment w:id="1" w:author="Segreteria - Fondazione Zani" w:date="2020-04-27T17:15:00Z" w:initials="S-FZ">
    <w:p w14:paraId="0E859753" w14:textId="76296787" w:rsidR="007F4A9F" w:rsidRDefault="007F4A9F">
      <w:pPr>
        <w:pStyle w:val="Testocommento"/>
      </w:pPr>
      <w:r>
        <w:rPr>
          <w:rStyle w:val="Rimandocommento"/>
        </w:rPr>
        <w:annotationRef/>
      </w:r>
      <w:r>
        <w:t>si possono ora ammirare</w:t>
      </w:r>
    </w:p>
  </w:comment>
  <w:comment w:id="3" w:author="Segreteria - Fondazione Zani" w:date="2020-04-27T17:21:00Z" w:initials="S-FZ">
    <w:p w14:paraId="3C650E57" w14:textId="5ED23EC7" w:rsidR="007F4A9F" w:rsidRDefault="007F4A9F">
      <w:pPr>
        <w:pStyle w:val="Testocommento"/>
      </w:pPr>
      <w:r>
        <w:rPr>
          <w:rStyle w:val="Rimandocommento"/>
        </w:rPr>
        <w:annotationRef/>
      </w:r>
      <w:r>
        <w:t>rimandi</w:t>
      </w:r>
    </w:p>
  </w:comment>
  <w:comment w:id="5" w:author="Segreteria - Fondazione Zani" w:date="2020-04-27T17:24:00Z" w:initials="S-FZ">
    <w:p w14:paraId="6EFC02BA" w14:textId="191899C4" w:rsidR="00B51324" w:rsidRDefault="00B51324">
      <w:pPr>
        <w:pStyle w:val="Testocommento"/>
      </w:pPr>
      <w:r>
        <w:rPr>
          <w:rStyle w:val="Rimandocommento"/>
        </w:rPr>
        <w:annotationRef/>
      </w:r>
      <w:r>
        <w:t>i vasi sono in piombo. Ho riportato io erroneamente l’indicazione di bronzo ma ricontrollando la scheda ho visto che sono in piombo</w:t>
      </w:r>
    </w:p>
  </w:comment>
  <w:comment w:id="10" w:author="Segreteria - Fondazione Zani" w:date="2020-04-27T17:30:00Z" w:initials="S-FZ">
    <w:p w14:paraId="24F36A9F" w14:textId="5B8F3F3F" w:rsidR="00B51324" w:rsidRDefault="00B51324">
      <w:pPr>
        <w:pStyle w:val="Testocommento"/>
      </w:pPr>
      <w:r>
        <w:rPr>
          <w:rStyle w:val="Rimandocommento"/>
        </w:rPr>
        <w:annotationRef/>
      </w:r>
      <w:r>
        <w:t>marmo?</w:t>
      </w:r>
    </w:p>
  </w:comment>
  <w:comment w:id="13" w:author="Segreteria - Fondazione Zani" w:date="2020-04-27T17:32:00Z" w:initials="S-FZ">
    <w:p w14:paraId="02DBE7DF" w14:textId="26CC97B6" w:rsidR="00B51324" w:rsidRDefault="00B51324">
      <w:pPr>
        <w:pStyle w:val="Testocommento"/>
      </w:pPr>
      <w:r>
        <w:rPr>
          <w:rStyle w:val="Rimandocommento"/>
        </w:rPr>
        <w:annotationRef/>
      </w:r>
      <w:r>
        <w:t>Io lascerei solo “con Vaso Medici”. Si usa per estensione a indicare tutti i vasi di foggia analoga al modello.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FF9219D" w15:done="0"/>
  <w15:commentEx w15:paraId="0E859753" w15:done="0"/>
  <w15:commentEx w15:paraId="3C650E57" w15:done="0"/>
  <w15:commentEx w15:paraId="6EFC02BA" w15:done="0"/>
  <w15:commentEx w15:paraId="24F36A9F" w15:done="0"/>
  <w15:commentEx w15:paraId="02DBE7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1916D" w16cex:dateUtc="2020-04-27T15:14:00Z"/>
  <w16cex:commentExtensible w16cex:durableId="225191B9" w16cex:dateUtc="2020-04-27T15:15:00Z"/>
  <w16cex:commentExtensible w16cex:durableId="22519318" w16cex:dateUtc="2020-04-27T15:21:00Z"/>
  <w16cex:commentExtensible w16cex:durableId="225193C7" w16cex:dateUtc="2020-04-27T15:24:00Z"/>
  <w16cex:commentExtensible w16cex:durableId="2251953D" w16cex:dateUtc="2020-04-27T15:30:00Z"/>
  <w16cex:commentExtensible w16cex:durableId="225195B1" w16cex:dateUtc="2020-04-2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FF9219D" w16cid:durableId="2251916D"/>
  <w16cid:commentId w16cid:paraId="0E859753" w16cid:durableId="225191B9"/>
  <w16cid:commentId w16cid:paraId="3C650E57" w16cid:durableId="22519318"/>
  <w16cid:commentId w16cid:paraId="6EFC02BA" w16cid:durableId="225193C7"/>
  <w16cid:commentId w16cid:paraId="24F36A9F" w16cid:durableId="2251953D"/>
  <w16cid:commentId w16cid:paraId="02DBE7DF" w16cid:durableId="225195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0C242" w14:textId="77777777" w:rsidR="003029F9" w:rsidRDefault="003029F9" w:rsidP="00AD6B9F">
      <w:r>
        <w:separator/>
      </w:r>
    </w:p>
  </w:endnote>
  <w:endnote w:type="continuationSeparator" w:id="0">
    <w:p w14:paraId="44CE198A" w14:textId="77777777" w:rsidR="003029F9" w:rsidRDefault="003029F9" w:rsidP="00AD6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B85E3" w14:textId="77777777" w:rsidR="003029F9" w:rsidRDefault="003029F9" w:rsidP="00AD6B9F">
      <w:r>
        <w:separator/>
      </w:r>
    </w:p>
  </w:footnote>
  <w:footnote w:type="continuationSeparator" w:id="0">
    <w:p w14:paraId="447F4E8B" w14:textId="77777777" w:rsidR="003029F9" w:rsidRDefault="003029F9" w:rsidP="00AD6B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32DB5"/>
    <w:multiLevelType w:val="hybridMultilevel"/>
    <w:tmpl w:val="CC2663AC"/>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C214968"/>
    <w:multiLevelType w:val="hybridMultilevel"/>
    <w:tmpl w:val="6AB87D94"/>
    <w:lvl w:ilvl="0" w:tplc="0A721CA0">
      <w:numFmt w:val="bullet"/>
      <w:lvlText w:val="-"/>
      <w:lvlJc w:val="left"/>
      <w:pPr>
        <w:ind w:left="720" w:hanging="360"/>
      </w:pPr>
      <w:rPr>
        <w:rFonts w:ascii="Times New Roman" w:eastAsia="Times New Roman" w:hAnsi="Times New Roman" w:cs="Times New Roman" w:hint="default"/>
        <w:color w:val="21212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egreteria - Fondazione Zani">
    <w15:presenceInfo w15:providerId="AD" w15:userId="S::segreteria@fondazionezani.com::4e507561-f55f-426b-894a-3a8e53e157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6B9F"/>
    <w:rsid w:val="00045E64"/>
    <w:rsid w:val="00106BC2"/>
    <w:rsid w:val="0013486E"/>
    <w:rsid w:val="002B38CC"/>
    <w:rsid w:val="002D4A74"/>
    <w:rsid w:val="002F78B2"/>
    <w:rsid w:val="003029F9"/>
    <w:rsid w:val="00361F41"/>
    <w:rsid w:val="003C5A67"/>
    <w:rsid w:val="004C09BC"/>
    <w:rsid w:val="004D0D27"/>
    <w:rsid w:val="005E7E6C"/>
    <w:rsid w:val="00655B97"/>
    <w:rsid w:val="006D1F04"/>
    <w:rsid w:val="00710C63"/>
    <w:rsid w:val="007F4A9F"/>
    <w:rsid w:val="00840397"/>
    <w:rsid w:val="008507AC"/>
    <w:rsid w:val="008631B6"/>
    <w:rsid w:val="008779F2"/>
    <w:rsid w:val="008A383B"/>
    <w:rsid w:val="008C63E2"/>
    <w:rsid w:val="008F36A4"/>
    <w:rsid w:val="008F48B7"/>
    <w:rsid w:val="008F600F"/>
    <w:rsid w:val="009015EC"/>
    <w:rsid w:val="00992E4F"/>
    <w:rsid w:val="00A80583"/>
    <w:rsid w:val="00AD6B9F"/>
    <w:rsid w:val="00B1475C"/>
    <w:rsid w:val="00B15B7C"/>
    <w:rsid w:val="00B16FAD"/>
    <w:rsid w:val="00B51324"/>
    <w:rsid w:val="00B7208B"/>
    <w:rsid w:val="00C1529A"/>
    <w:rsid w:val="00D00F00"/>
    <w:rsid w:val="00DD5A11"/>
    <w:rsid w:val="00DE10B9"/>
    <w:rsid w:val="00E114EA"/>
    <w:rsid w:val="00EF5D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CE51"/>
  <w15:docId w15:val="{53503FD2-9314-4206-ABC8-B0F28A39F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6B9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link w:val="TestonotadichiusuraCarattere"/>
    <w:uiPriority w:val="99"/>
    <w:semiHidden/>
    <w:unhideWhenUsed/>
    <w:rsid w:val="00AD6B9F"/>
  </w:style>
  <w:style w:type="character" w:customStyle="1" w:styleId="TestonotadichiusuraCarattere">
    <w:name w:val="Testo nota di chiusura Carattere"/>
    <w:basedOn w:val="Carpredefinitoparagrafo"/>
    <w:link w:val="Testonotadichiusura"/>
    <w:uiPriority w:val="99"/>
    <w:semiHidden/>
    <w:rsid w:val="00AD6B9F"/>
    <w:rPr>
      <w:rFonts w:ascii="Times New Roman" w:eastAsia="Times New Roman" w:hAnsi="Times New Roman" w:cs="Times New Roman"/>
      <w:sz w:val="24"/>
      <w:szCs w:val="24"/>
      <w:lang w:eastAsia="it-IT"/>
    </w:rPr>
  </w:style>
  <w:style w:type="character" w:styleId="Rimandonotadichiusura">
    <w:name w:val="endnote reference"/>
    <w:basedOn w:val="Carpredefinitoparagrafo"/>
    <w:uiPriority w:val="99"/>
    <w:semiHidden/>
    <w:unhideWhenUsed/>
    <w:rsid w:val="00AD6B9F"/>
    <w:rPr>
      <w:vertAlign w:val="superscript"/>
    </w:rPr>
  </w:style>
  <w:style w:type="character" w:styleId="Enfasicorsivo">
    <w:name w:val="Emphasis"/>
    <w:basedOn w:val="Carpredefinitoparagrafo"/>
    <w:uiPriority w:val="20"/>
    <w:qFormat/>
    <w:rsid w:val="00AD6B9F"/>
    <w:rPr>
      <w:i/>
      <w:iCs/>
    </w:rPr>
  </w:style>
  <w:style w:type="character" w:customStyle="1" w:styleId="p1">
    <w:name w:val="p1"/>
    <w:basedOn w:val="Carpredefinitoparagrafo"/>
    <w:rsid w:val="008F600F"/>
  </w:style>
  <w:style w:type="character" w:customStyle="1" w:styleId="p2">
    <w:name w:val="p2"/>
    <w:basedOn w:val="Carpredefinitoparagrafo"/>
    <w:rsid w:val="008F600F"/>
  </w:style>
  <w:style w:type="character" w:customStyle="1" w:styleId="p3">
    <w:name w:val="p3"/>
    <w:basedOn w:val="Carpredefinitoparagrafo"/>
    <w:rsid w:val="008F600F"/>
  </w:style>
  <w:style w:type="character" w:customStyle="1" w:styleId="p4">
    <w:name w:val="p4"/>
    <w:basedOn w:val="Carpredefinitoparagrafo"/>
    <w:rsid w:val="008F600F"/>
  </w:style>
  <w:style w:type="character" w:customStyle="1" w:styleId="p5">
    <w:name w:val="p5"/>
    <w:basedOn w:val="Carpredefinitoparagrafo"/>
    <w:rsid w:val="008F600F"/>
  </w:style>
  <w:style w:type="character" w:customStyle="1" w:styleId="p6">
    <w:name w:val="p6"/>
    <w:basedOn w:val="Carpredefinitoparagrafo"/>
    <w:rsid w:val="008F600F"/>
  </w:style>
  <w:style w:type="paragraph" w:styleId="Testofumetto">
    <w:name w:val="Balloon Text"/>
    <w:basedOn w:val="Normale"/>
    <w:link w:val="TestofumettoCarattere"/>
    <w:uiPriority w:val="99"/>
    <w:semiHidden/>
    <w:unhideWhenUsed/>
    <w:rsid w:val="002F78B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8B2"/>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A80583"/>
    <w:rPr>
      <w:color w:val="0000FF" w:themeColor="hyperlink"/>
      <w:u w:val="single"/>
    </w:rPr>
  </w:style>
  <w:style w:type="paragraph" w:customStyle="1" w:styleId="Paragrafobase">
    <w:name w:val="[Paragrafo base]"/>
    <w:basedOn w:val="Normale"/>
    <w:uiPriority w:val="99"/>
    <w:rsid w:val="00361F41"/>
    <w:pPr>
      <w:widowControl w:val="0"/>
      <w:autoSpaceDE w:val="0"/>
      <w:autoSpaceDN w:val="0"/>
      <w:adjustRightInd w:val="0"/>
      <w:spacing w:line="288" w:lineRule="auto"/>
      <w:textAlignment w:val="center"/>
    </w:pPr>
    <w:rPr>
      <w:rFonts w:ascii="MinionPro-Regular" w:eastAsiaTheme="minorEastAsia" w:hAnsi="MinionPro-Regular" w:cs="MinionPro-Regular"/>
      <w:color w:val="000000"/>
    </w:rPr>
  </w:style>
  <w:style w:type="paragraph" w:styleId="Testonotaapidipagina">
    <w:name w:val="footnote text"/>
    <w:basedOn w:val="Normale"/>
    <w:link w:val="TestonotaapidipaginaCarattere"/>
    <w:semiHidden/>
    <w:unhideWhenUsed/>
    <w:rsid w:val="00361F41"/>
    <w:rPr>
      <w:rFonts w:asciiTheme="minorHAnsi" w:eastAsiaTheme="minorEastAsia" w:hAnsiTheme="minorHAnsi" w:cstheme="minorBidi"/>
      <w:sz w:val="20"/>
      <w:szCs w:val="20"/>
    </w:rPr>
  </w:style>
  <w:style w:type="character" w:customStyle="1" w:styleId="TestonotaapidipaginaCarattere">
    <w:name w:val="Testo nota a piè di pagina Carattere"/>
    <w:basedOn w:val="Carpredefinitoparagrafo"/>
    <w:link w:val="Testonotaapidipagina"/>
    <w:semiHidden/>
    <w:rsid w:val="00361F41"/>
    <w:rPr>
      <w:rFonts w:eastAsiaTheme="minorEastAsia"/>
      <w:sz w:val="20"/>
      <w:szCs w:val="20"/>
      <w:lang w:eastAsia="it-IT"/>
    </w:rPr>
  </w:style>
  <w:style w:type="character" w:styleId="Rimandonotaapidipagina">
    <w:name w:val="footnote reference"/>
    <w:basedOn w:val="Carpredefinitoparagrafo"/>
    <w:semiHidden/>
    <w:unhideWhenUsed/>
    <w:rsid w:val="00361F41"/>
    <w:rPr>
      <w:vertAlign w:val="superscript"/>
    </w:rPr>
  </w:style>
  <w:style w:type="paragraph" w:styleId="Paragrafoelenco">
    <w:name w:val="List Paragraph"/>
    <w:basedOn w:val="Normale"/>
    <w:uiPriority w:val="34"/>
    <w:qFormat/>
    <w:rsid w:val="00DD5A11"/>
    <w:pPr>
      <w:ind w:left="720"/>
      <w:contextualSpacing/>
    </w:pPr>
  </w:style>
  <w:style w:type="paragraph" w:styleId="Revisione">
    <w:name w:val="Revision"/>
    <w:hidden/>
    <w:uiPriority w:val="99"/>
    <w:semiHidden/>
    <w:rsid w:val="007F4A9F"/>
    <w:pPr>
      <w:spacing w:after="0"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7F4A9F"/>
    <w:rPr>
      <w:sz w:val="16"/>
      <w:szCs w:val="16"/>
    </w:rPr>
  </w:style>
  <w:style w:type="paragraph" w:styleId="Testocommento">
    <w:name w:val="annotation text"/>
    <w:basedOn w:val="Normale"/>
    <w:link w:val="TestocommentoCarattere"/>
    <w:uiPriority w:val="99"/>
    <w:semiHidden/>
    <w:unhideWhenUsed/>
    <w:rsid w:val="007F4A9F"/>
    <w:rPr>
      <w:sz w:val="20"/>
      <w:szCs w:val="20"/>
    </w:rPr>
  </w:style>
  <w:style w:type="character" w:customStyle="1" w:styleId="TestocommentoCarattere">
    <w:name w:val="Testo commento Carattere"/>
    <w:basedOn w:val="Carpredefinitoparagrafo"/>
    <w:link w:val="Testocommento"/>
    <w:uiPriority w:val="99"/>
    <w:semiHidden/>
    <w:rsid w:val="007F4A9F"/>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F4A9F"/>
    <w:rPr>
      <w:b/>
      <w:bCs/>
    </w:rPr>
  </w:style>
  <w:style w:type="character" w:customStyle="1" w:styleId="SoggettocommentoCarattere">
    <w:name w:val="Soggetto commento Carattere"/>
    <w:basedOn w:val="TestocommentoCarattere"/>
    <w:link w:val="Soggettocommento"/>
    <w:uiPriority w:val="99"/>
    <w:semiHidden/>
    <w:rsid w:val="007F4A9F"/>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630397">
      <w:bodyDiv w:val="1"/>
      <w:marLeft w:val="0"/>
      <w:marRight w:val="0"/>
      <w:marTop w:val="0"/>
      <w:marBottom w:val="0"/>
      <w:divBdr>
        <w:top w:val="none" w:sz="0" w:space="0" w:color="auto"/>
        <w:left w:val="none" w:sz="0" w:space="0" w:color="auto"/>
        <w:bottom w:val="none" w:sz="0" w:space="0" w:color="auto"/>
        <w:right w:val="none" w:sz="0" w:space="0" w:color="auto"/>
      </w:divBdr>
    </w:div>
    <w:div w:id="199978855">
      <w:bodyDiv w:val="1"/>
      <w:marLeft w:val="0"/>
      <w:marRight w:val="0"/>
      <w:marTop w:val="0"/>
      <w:marBottom w:val="0"/>
      <w:divBdr>
        <w:top w:val="none" w:sz="0" w:space="0" w:color="auto"/>
        <w:left w:val="none" w:sz="0" w:space="0" w:color="auto"/>
        <w:bottom w:val="none" w:sz="0" w:space="0" w:color="auto"/>
        <w:right w:val="none" w:sz="0" w:space="0" w:color="auto"/>
      </w:divBdr>
      <w:divsChild>
        <w:div w:id="1892838183">
          <w:marLeft w:val="0"/>
          <w:marRight w:val="0"/>
          <w:marTop w:val="0"/>
          <w:marBottom w:val="0"/>
          <w:divBdr>
            <w:top w:val="none" w:sz="0" w:space="0" w:color="auto"/>
            <w:left w:val="none" w:sz="0" w:space="0" w:color="auto"/>
            <w:bottom w:val="none" w:sz="0" w:space="0" w:color="auto"/>
            <w:right w:val="none" w:sz="0" w:space="0" w:color="auto"/>
          </w:divBdr>
        </w:div>
        <w:div w:id="1659264322">
          <w:marLeft w:val="0"/>
          <w:marRight w:val="0"/>
          <w:marTop w:val="0"/>
          <w:marBottom w:val="0"/>
          <w:divBdr>
            <w:top w:val="none" w:sz="0" w:space="0" w:color="auto"/>
            <w:left w:val="none" w:sz="0" w:space="0" w:color="auto"/>
            <w:bottom w:val="none" w:sz="0" w:space="0" w:color="auto"/>
            <w:right w:val="none" w:sz="0" w:space="0" w:color="auto"/>
          </w:divBdr>
        </w:div>
        <w:div w:id="1642266651">
          <w:marLeft w:val="0"/>
          <w:marRight w:val="0"/>
          <w:marTop w:val="0"/>
          <w:marBottom w:val="0"/>
          <w:divBdr>
            <w:top w:val="none" w:sz="0" w:space="0" w:color="auto"/>
            <w:left w:val="none" w:sz="0" w:space="0" w:color="auto"/>
            <w:bottom w:val="none" w:sz="0" w:space="0" w:color="auto"/>
            <w:right w:val="none" w:sz="0" w:space="0" w:color="auto"/>
          </w:divBdr>
        </w:div>
      </w:divsChild>
    </w:div>
    <w:div w:id="228543182">
      <w:bodyDiv w:val="1"/>
      <w:marLeft w:val="0"/>
      <w:marRight w:val="0"/>
      <w:marTop w:val="0"/>
      <w:marBottom w:val="0"/>
      <w:divBdr>
        <w:top w:val="none" w:sz="0" w:space="0" w:color="auto"/>
        <w:left w:val="none" w:sz="0" w:space="0" w:color="auto"/>
        <w:bottom w:val="none" w:sz="0" w:space="0" w:color="auto"/>
        <w:right w:val="none" w:sz="0" w:space="0" w:color="auto"/>
      </w:divBdr>
      <w:divsChild>
        <w:div w:id="2063937780">
          <w:marLeft w:val="0"/>
          <w:marRight w:val="0"/>
          <w:marTop w:val="0"/>
          <w:marBottom w:val="0"/>
          <w:divBdr>
            <w:top w:val="none" w:sz="0" w:space="0" w:color="auto"/>
            <w:left w:val="none" w:sz="0" w:space="0" w:color="auto"/>
            <w:bottom w:val="none" w:sz="0" w:space="0" w:color="auto"/>
            <w:right w:val="none" w:sz="0" w:space="0" w:color="auto"/>
          </w:divBdr>
        </w:div>
        <w:div w:id="494996234">
          <w:marLeft w:val="0"/>
          <w:marRight w:val="0"/>
          <w:marTop w:val="0"/>
          <w:marBottom w:val="0"/>
          <w:divBdr>
            <w:top w:val="none" w:sz="0" w:space="0" w:color="auto"/>
            <w:left w:val="none" w:sz="0" w:space="0" w:color="auto"/>
            <w:bottom w:val="none" w:sz="0" w:space="0" w:color="auto"/>
            <w:right w:val="none" w:sz="0" w:space="0" w:color="auto"/>
          </w:divBdr>
        </w:div>
      </w:divsChild>
    </w:div>
    <w:div w:id="103161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fondazionezani.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b.notarodietrich@gmail.com"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www.fondazionezani.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7</Pages>
  <Words>1678</Words>
  <Characters>9565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Segreteria - Fondazione Zani</cp:lastModifiedBy>
  <cp:revision>13</cp:revision>
  <dcterms:created xsi:type="dcterms:W3CDTF">2019-11-20T08:32:00Z</dcterms:created>
  <dcterms:modified xsi:type="dcterms:W3CDTF">2020-04-27T15:33:00Z</dcterms:modified>
</cp:coreProperties>
</file>